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40ED1" w14:textId="0561DE83" w:rsidR="00A90FA4" w:rsidRPr="00DC6634" w:rsidRDefault="00A90FA4" w:rsidP="00A90FA4">
      <w:pPr>
        <w:pStyle w:val="Title"/>
        <w:widowControl w:val="0"/>
        <w:adjustRightInd w:val="0"/>
        <w:snapToGrid w:val="0"/>
        <w:contextualSpacing w:val="0"/>
        <w:jc w:val="center"/>
        <w:rPr>
          <w:rFonts w:asciiTheme="minorHAnsi" w:hAnsiTheme="minorHAnsi" w:cstheme="minorHAnsi"/>
          <w:lang w:val="en-NZ"/>
        </w:rPr>
      </w:pPr>
      <w:r w:rsidRPr="00FE33C3">
        <w:rPr>
          <w:rFonts w:ascii="Times New Roman" w:hAnsi="Times New Roman" w:cs="Times New Roman"/>
          <w:noProof/>
          <w:lang w:eastAsia="zh-TW"/>
        </w:rPr>
        <w:drawing>
          <wp:inline distT="0" distB="0" distL="0" distR="0" wp14:anchorId="0C7EC8BD" wp14:editId="76E7C476">
            <wp:extent cx="2095500" cy="1095375"/>
            <wp:effectExtent l="1905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0"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04D23C0D" w14:textId="77777777" w:rsidR="00C957DA" w:rsidRPr="00DC6634" w:rsidRDefault="00C957DA" w:rsidP="00C957DA">
      <w:pPr>
        <w:adjustRightInd w:val="0"/>
        <w:snapToGrid w:val="0"/>
        <w:jc w:val="center"/>
        <w:rPr>
          <w:rFonts w:asciiTheme="minorHAnsi" w:hAnsiTheme="minorHAnsi" w:cstheme="minorHAnsi"/>
          <w:b/>
          <w:lang w:val="en-NZ" w:eastAsia="ja-JP"/>
        </w:rPr>
      </w:pPr>
      <w:r w:rsidRPr="00DC6634">
        <w:rPr>
          <w:rFonts w:asciiTheme="minorHAnsi" w:hAnsiTheme="minorHAnsi" w:cstheme="minorHAnsi"/>
          <w:b/>
          <w:lang w:val="en-NZ"/>
        </w:rPr>
        <w:t>NORTHERN COMMITTEE</w:t>
      </w:r>
      <w:r w:rsidRPr="00DC6634">
        <w:rPr>
          <w:rFonts w:asciiTheme="minorHAnsi" w:hAnsiTheme="minorHAnsi" w:cstheme="minorHAnsi"/>
          <w:b/>
          <w:lang w:val="en-NZ" w:eastAsia="ja-JP"/>
        </w:rPr>
        <w:t xml:space="preserve"> </w:t>
      </w:r>
    </w:p>
    <w:p w14:paraId="10566564" w14:textId="77777777" w:rsidR="00C957DA" w:rsidRPr="00DC6634" w:rsidRDefault="00C957DA" w:rsidP="00C957DA">
      <w:pPr>
        <w:adjustRightInd w:val="0"/>
        <w:snapToGrid w:val="0"/>
        <w:jc w:val="center"/>
        <w:rPr>
          <w:rFonts w:asciiTheme="minorHAnsi" w:hAnsiTheme="minorHAnsi" w:cstheme="minorHAnsi"/>
          <w:b/>
          <w:lang w:val="en-NZ" w:eastAsia="ja-JP"/>
        </w:rPr>
      </w:pPr>
      <w:r w:rsidRPr="00DC6634">
        <w:rPr>
          <w:rFonts w:asciiTheme="minorHAnsi" w:eastAsiaTheme="minorEastAsia" w:hAnsiTheme="minorHAnsi" w:cstheme="minorHAnsi"/>
          <w:b/>
          <w:lang w:val="en-NZ" w:eastAsia="ko-KR"/>
        </w:rPr>
        <w:t>Twenty-First</w:t>
      </w:r>
      <w:r w:rsidRPr="00DC6634">
        <w:rPr>
          <w:rFonts w:asciiTheme="minorHAnsi" w:hAnsiTheme="minorHAnsi" w:cstheme="minorHAnsi"/>
          <w:b/>
          <w:lang w:val="en-NZ" w:eastAsia="ja-JP"/>
        </w:rPr>
        <w:t xml:space="preserve"> Regular Session</w:t>
      </w:r>
    </w:p>
    <w:p w14:paraId="5D7C5650" w14:textId="77777777" w:rsidR="00C957DA" w:rsidRPr="00DC6634" w:rsidRDefault="00C957DA" w:rsidP="00C957DA">
      <w:pPr>
        <w:adjustRightInd w:val="0"/>
        <w:snapToGrid w:val="0"/>
        <w:jc w:val="center"/>
        <w:rPr>
          <w:rFonts w:asciiTheme="minorHAnsi" w:eastAsiaTheme="minorEastAsia" w:hAnsiTheme="minorHAnsi" w:cstheme="minorHAnsi"/>
          <w:lang w:val="en-NZ" w:eastAsia="ko-KR"/>
        </w:rPr>
      </w:pPr>
    </w:p>
    <w:p w14:paraId="0608229E" w14:textId="77777777" w:rsidR="00C957DA" w:rsidRPr="00DC6634" w:rsidRDefault="00C957DA" w:rsidP="00C957DA">
      <w:pPr>
        <w:adjustRightInd w:val="0"/>
        <w:snapToGrid w:val="0"/>
        <w:jc w:val="center"/>
        <w:rPr>
          <w:rFonts w:asciiTheme="minorHAnsi" w:eastAsiaTheme="minorEastAsia" w:hAnsiTheme="minorHAnsi" w:cstheme="minorHAnsi"/>
          <w:lang w:val="en-NZ" w:eastAsia="ko-KR"/>
        </w:rPr>
      </w:pPr>
      <w:r w:rsidRPr="00DC6634">
        <w:rPr>
          <w:rFonts w:asciiTheme="minorHAnsi" w:eastAsiaTheme="minorEastAsia" w:hAnsiTheme="minorHAnsi" w:cstheme="minorHAnsi"/>
          <w:lang w:val="en-NZ" w:eastAsia="ko-KR"/>
        </w:rPr>
        <w:t>14</w:t>
      </w:r>
      <w:r w:rsidRPr="00DC6634">
        <w:rPr>
          <w:rFonts w:asciiTheme="minorHAnsi" w:hAnsiTheme="minorHAnsi" w:cstheme="minorHAnsi"/>
          <w:lang w:val="en-NZ" w:eastAsia="ja-JP"/>
        </w:rPr>
        <w:t xml:space="preserve"> –</w:t>
      </w:r>
      <w:r w:rsidRPr="00DC6634">
        <w:rPr>
          <w:rFonts w:asciiTheme="minorHAnsi" w:eastAsiaTheme="minorEastAsia" w:hAnsiTheme="minorHAnsi" w:cstheme="minorHAnsi"/>
          <w:lang w:val="en-NZ" w:eastAsia="ko-KR"/>
        </w:rPr>
        <w:t xml:space="preserve"> 15</w:t>
      </w:r>
      <w:r w:rsidRPr="00DC6634">
        <w:rPr>
          <w:rFonts w:asciiTheme="minorHAnsi" w:hAnsiTheme="minorHAnsi" w:cstheme="minorHAnsi"/>
          <w:lang w:val="en-NZ"/>
        </w:rPr>
        <w:t xml:space="preserve"> July 20</w:t>
      </w:r>
      <w:r w:rsidRPr="00DC6634">
        <w:rPr>
          <w:rFonts w:asciiTheme="minorHAnsi" w:hAnsiTheme="minorHAnsi" w:cstheme="minorHAnsi"/>
          <w:lang w:val="en-NZ" w:eastAsia="ja-JP"/>
        </w:rPr>
        <w:t>2</w:t>
      </w:r>
      <w:r w:rsidRPr="00DC6634">
        <w:rPr>
          <w:rFonts w:asciiTheme="minorHAnsi" w:eastAsiaTheme="minorEastAsia" w:hAnsiTheme="minorHAnsi" w:cstheme="minorHAnsi"/>
          <w:lang w:val="en-NZ" w:eastAsia="ko-KR"/>
        </w:rPr>
        <w:t>5</w:t>
      </w:r>
    </w:p>
    <w:p w14:paraId="0124BBED" w14:textId="77777777" w:rsidR="00C957DA" w:rsidRPr="00DC6634" w:rsidRDefault="00C957DA" w:rsidP="00C957DA">
      <w:pPr>
        <w:adjustRightInd w:val="0"/>
        <w:snapToGrid w:val="0"/>
        <w:jc w:val="center"/>
        <w:rPr>
          <w:rFonts w:asciiTheme="minorHAnsi" w:eastAsiaTheme="minorEastAsia" w:hAnsiTheme="minorHAnsi" w:cstheme="minorHAnsi"/>
          <w:lang w:val="en-NZ" w:eastAsia="ko-KR"/>
        </w:rPr>
      </w:pPr>
      <w:r w:rsidRPr="00DC6634">
        <w:rPr>
          <w:rFonts w:asciiTheme="minorHAnsi" w:eastAsiaTheme="minorEastAsia" w:hAnsiTheme="minorHAnsi" w:cstheme="minorHAnsi"/>
          <w:lang w:val="en-NZ" w:eastAsia="ko-KR"/>
        </w:rPr>
        <w:t>Toyama, Japan (Hybrid)</w:t>
      </w:r>
    </w:p>
    <w:p w14:paraId="0F014FB1" w14:textId="6A0ECCF8" w:rsidR="00751F21" w:rsidRPr="00DC6634" w:rsidRDefault="00751F21" w:rsidP="00751F21">
      <w:pPr>
        <w:pStyle w:val="BodyText"/>
        <w:pBdr>
          <w:top w:val="single" w:sz="18" w:space="1" w:color="auto"/>
          <w:bottom w:val="single" w:sz="18" w:space="1" w:color="auto"/>
        </w:pBdr>
        <w:adjustRightInd w:val="0"/>
        <w:snapToGrid w:val="0"/>
        <w:rPr>
          <w:rFonts w:asciiTheme="minorHAnsi" w:eastAsiaTheme="minorEastAsia" w:hAnsiTheme="minorHAnsi" w:cstheme="minorHAnsi"/>
          <w:b/>
          <w:sz w:val="22"/>
          <w:szCs w:val="22"/>
          <w:lang w:val="en-NZ" w:eastAsia="ko-KR"/>
        </w:rPr>
      </w:pPr>
      <w:r w:rsidRPr="00DC6634">
        <w:rPr>
          <w:rFonts w:asciiTheme="minorHAnsi" w:eastAsia="MS Mincho" w:hAnsiTheme="minorHAnsi" w:cstheme="minorHAnsi"/>
          <w:b/>
          <w:sz w:val="22"/>
          <w:szCs w:val="22"/>
          <w:lang w:val="en-NZ" w:eastAsia="ja-JP"/>
        </w:rPr>
        <w:t xml:space="preserve">Updated information on North Pacific swordfish catch and </w:t>
      </w:r>
      <w:r w:rsidRPr="00DC6634">
        <w:rPr>
          <w:rFonts w:asciiTheme="minorHAnsi" w:eastAsiaTheme="minorEastAsia" w:hAnsiTheme="minorHAnsi" w:cstheme="minorHAnsi"/>
          <w:b/>
          <w:sz w:val="22"/>
          <w:szCs w:val="22"/>
          <w:lang w:val="en-NZ" w:eastAsia="ko-KR"/>
        </w:rPr>
        <w:t xml:space="preserve">fishing </w:t>
      </w:r>
      <w:r w:rsidRPr="00DC6634">
        <w:rPr>
          <w:rFonts w:asciiTheme="minorHAnsi" w:eastAsia="MS Mincho" w:hAnsiTheme="minorHAnsi" w:cstheme="minorHAnsi"/>
          <w:b/>
          <w:sz w:val="22"/>
          <w:szCs w:val="22"/>
          <w:lang w:val="en-NZ" w:eastAsia="ja-JP"/>
        </w:rPr>
        <w:t>effort</w:t>
      </w:r>
    </w:p>
    <w:p w14:paraId="7E2E53B2" w14:textId="5683AB07" w:rsidR="00A90FA4" w:rsidRPr="00DC6634" w:rsidRDefault="00751F21" w:rsidP="00A90FA4">
      <w:pPr>
        <w:pStyle w:val="BodyText"/>
        <w:widowControl w:val="0"/>
        <w:pBdr>
          <w:top w:val="single" w:sz="18" w:space="1" w:color="auto"/>
          <w:bottom w:val="single" w:sz="18" w:space="1" w:color="auto"/>
        </w:pBdr>
        <w:adjustRightInd w:val="0"/>
        <w:snapToGrid w:val="0"/>
        <w:rPr>
          <w:rFonts w:asciiTheme="minorHAnsi" w:eastAsiaTheme="minorEastAsia" w:hAnsiTheme="minorHAnsi" w:cstheme="minorHAnsi"/>
          <w:b/>
          <w:sz w:val="22"/>
          <w:szCs w:val="22"/>
          <w:lang w:val="en-NZ" w:eastAsia="ko-KR"/>
        </w:rPr>
      </w:pPr>
      <w:r w:rsidRPr="00DC6634">
        <w:rPr>
          <w:rFonts w:asciiTheme="minorHAnsi" w:eastAsiaTheme="minorEastAsia" w:hAnsiTheme="minorHAnsi" w:cstheme="minorHAnsi"/>
          <w:bCs/>
          <w:sz w:val="22"/>
          <w:szCs w:val="22"/>
          <w:lang w:val="en-NZ" w:eastAsia="ko-KR"/>
        </w:rPr>
        <w:t>(Reference: Annex I, CMM 202</w:t>
      </w:r>
      <w:r w:rsidR="00DF5A40" w:rsidRPr="00DC6634">
        <w:rPr>
          <w:rFonts w:asciiTheme="minorHAnsi" w:eastAsiaTheme="minorEastAsia" w:hAnsiTheme="minorHAnsi" w:cstheme="minorHAnsi"/>
          <w:bCs/>
          <w:sz w:val="22"/>
          <w:szCs w:val="22"/>
          <w:lang w:val="en-NZ" w:eastAsia="ko-KR"/>
        </w:rPr>
        <w:t>3</w:t>
      </w:r>
      <w:r w:rsidRPr="00DC6634">
        <w:rPr>
          <w:rFonts w:asciiTheme="minorHAnsi" w:eastAsiaTheme="minorEastAsia" w:hAnsiTheme="minorHAnsi" w:cstheme="minorHAnsi"/>
          <w:bCs/>
          <w:sz w:val="22"/>
          <w:szCs w:val="22"/>
          <w:lang w:val="en-NZ" w:eastAsia="ko-KR"/>
        </w:rPr>
        <w:t>-0</w:t>
      </w:r>
      <w:r w:rsidR="00DF5A40" w:rsidRPr="00DC6634">
        <w:rPr>
          <w:rFonts w:asciiTheme="minorHAnsi" w:eastAsiaTheme="minorEastAsia" w:hAnsiTheme="minorHAnsi" w:cstheme="minorHAnsi"/>
          <w:bCs/>
          <w:sz w:val="22"/>
          <w:szCs w:val="22"/>
          <w:lang w:val="en-NZ" w:eastAsia="ko-KR"/>
        </w:rPr>
        <w:t>3</w:t>
      </w:r>
      <w:r w:rsidRPr="00DC6634">
        <w:rPr>
          <w:rFonts w:asciiTheme="minorHAnsi" w:eastAsiaTheme="minorEastAsia" w:hAnsiTheme="minorHAnsi" w:cstheme="minorHAnsi"/>
          <w:bCs/>
          <w:sz w:val="22"/>
          <w:szCs w:val="22"/>
          <w:lang w:val="en-NZ" w:eastAsia="ko-KR"/>
        </w:rPr>
        <w:t>)</w:t>
      </w:r>
    </w:p>
    <w:p w14:paraId="2691AAA5" w14:textId="1C1EBDB1" w:rsidR="007D5A8A" w:rsidRPr="00DC6634" w:rsidRDefault="00A90FA4" w:rsidP="00A90FA4">
      <w:pPr>
        <w:widowControl w:val="0"/>
        <w:adjustRightInd w:val="0"/>
        <w:snapToGrid w:val="0"/>
        <w:jc w:val="right"/>
        <w:rPr>
          <w:rFonts w:asciiTheme="minorHAnsi" w:hAnsiTheme="minorHAnsi" w:cstheme="minorHAnsi"/>
          <w:b/>
          <w:lang w:val="en-NZ"/>
        </w:rPr>
      </w:pPr>
      <w:r w:rsidRPr="00DC6634">
        <w:rPr>
          <w:rFonts w:asciiTheme="minorHAnsi" w:eastAsia="MS Mincho" w:hAnsiTheme="minorHAnsi" w:cstheme="minorHAnsi"/>
          <w:b/>
          <w:lang w:val="en-NZ"/>
        </w:rPr>
        <w:t>WCPFC-NC</w:t>
      </w:r>
      <w:r w:rsidR="00DF5A40" w:rsidRPr="00DC6634">
        <w:rPr>
          <w:rFonts w:asciiTheme="minorHAnsi" w:hAnsiTheme="minorHAnsi" w:cstheme="minorHAnsi"/>
          <w:b/>
          <w:lang w:val="en-NZ"/>
        </w:rPr>
        <w:t>2</w:t>
      </w:r>
      <w:r w:rsidR="00C957DA" w:rsidRPr="00DC6634">
        <w:rPr>
          <w:rFonts w:asciiTheme="minorHAnsi" w:hAnsiTheme="minorHAnsi" w:cstheme="minorHAnsi"/>
          <w:b/>
          <w:lang w:val="en-NZ"/>
        </w:rPr>
        <w:t>1</w:t>
      </w:r>
      <w:r w:rsidRPr="00DC6634">
        <w:rPr>
          <w:rFonts w:asciiTheme="minorHAnsi" w:eastAsia="MS Mincho" w:hAnsiTheme="minorHAnsi" w:cstheme="minorHAnsi"/>
          <w:b/>
          <w:lang w:val="en-NZ"/>
        </w:rPr>
        <w:t>-202</w:t>
      </w:r>
      <w:r w:rsidR="00C957DA" w:rsidRPr="00DC6634">
        <w:rPr>
          <w:rFonts w:asciiTheme="minorHAnsi" w:eastAsia="MS Mincho" w:hAnsiTheme="minorHAnsi" w:cstheme="minorHAnsi"/>
          <w:b/>
          <w:lang w:val="en-NZ"/>
        </w:rPr>
        <w:t>5</w:t>
      </w:r>
      <w:r w:rsidRPr="00DC6634">
        <w:rPr>
          <w:rFonts w:asciiTheme="minorHAnsi" w:eastAsia="MS Mincho" w:hAnsiTheme="minorHAnsi" w:cstheme="minorHAnsi"/>
          <w:b/>
          <w:lang w:val="en-NZ"/>
        </w:rPr>
        <w:t>/</w:t>
      </w:r>
      <w:r w:rsidR="00E711CA" w:rsidRPr="00DC6634">
        <w:rPr>
          <w:rFonts w:asciiTheme="minorHAnsi" w:hAnsiTheme="minorHAnsi" w:cstheme="minorHAnsi"/>
          <w:b/>
          <w:lang w:val="en-NZ"/>
        </w:rPr>
        <w:t>WP-03</w:t>
      </w:r>
    </w:p>
    <w:p w14:paraId="0F107A09" w14:textId="77777777" w:rsidR="00A90FA4" w:rsidRPr="00DC6634" w:rsidRDefault="00A90FA4" w:rsidP="00A90FA4">
      <w:pPr>
        <w:widowControl w:val="0"/>
        <w:adjustRightInd w:val="0"/>
        <w:snapToGrid w:val="0"/>
        <w:jc w:val="right"/>
        <w:rPr>
          <w:rFonts w:asciiTheme="minorHAnsi" w:hAnsiTheme="minorHAnsi" w:cstheme="minorHAnsi"/>
          <w:b/>
          <w:lang w:val="en-NZ"/>
        </w:rPr>
      </w:pPr>
    </w:p>
    <w:p w14:paraId="744E7AEB" w14:textId="77777777" w:rsidR="00E711CA" w:rsidRPr="00DC6634" w:rsidRDefault="00E711CA" w:rsidP="00A90FA4">
      <w:pPr>
        <w:widowControl w:val="0"/>
        <w:adjustRightInd w:val="0"/>
        <w:snapToGrid w:val="0"/>
        <w:jc w:val="center"/>
        <w:rPr>
          <w:rFonts w:asciiTheme="minorHAnsi" w:hAnsiTheme="minorHAnsi" w:cstheme="minorHAnsi"/>
          <w:b/>
          <w:bCs/>
          <w:lang w:val="en-NZ"/>
        </w:rPr>
      </w:pPr>
    </w:p>
    <w:p w14:paraId="06266D36" w14:textId="77AE49B4" w:rsidR="00A90FA4" w:rsidRPr="00DC6634" w:rsidRDefault="00A90FA4" w:rsidP="00A90FA4">
      <w:pPr>
        <w:widowControl w:val="0"/>
        <w:adjustRightInd w:val="0"/>
        <w:snapToGrid w:val="0"/>
        <w:jc w:val="center"/>
        <w:rPr>
          <w:rFonts w:asciiTheme="minorHAnsi" w:hAnsiTheme="minorHAnsi" w:cstheme="minorHAnsi"/>
          <w:b/>
          <w:bCs/>
          <w:lang w:val="en-NZ"/>
        </w:rPr>
      </w:pPr>
      <w:r w:rsidRPr="00DC6634">
        <w:rPr>
          <w:rFonts w:asciiTheme="minorHAnsi" w:hAnsiTheme="minorHAnsi" w:cstheme="minorHAnsi"/>
          <w:b/>
          <w:bCs/>
          <w:lang w:val="en-NZ"/>
        </w:rPr>
        <w:t>WCPFC Secretariat</w:t>
      </w:r>
    </w:p>
    <w:p w14:paraId="0B385E1A" w14:textId="77777777" w:rsidR="00A90FA4" w:rsidRPr="00DC6634" w:rsidRDefault="00A90FA4" w:rsidP="00A90FA4">
      <w:pPr>
        <w:widowControl w:val="0"/>
        <w:adjustRightInd w:val="0"/>
        <w:snapToGrid w:val="0"/>
        <w:rPr>
          <w:rFonts w:asciiTheme="minorHAnsi" w:hAnsiTheme="minorHAnsi" w:cstheme="minorHAnsi"/>
          <w:lang w:val="en-NZ"/>
        </w:rPr>
      </w:pPr>
    </w:p>
    <w:p w14:paraId="3AF3AED7" w14:textId="77777777" w:rsidR="0087456A" w:rsidRPr="00DC6634" w:rsidRDefault="0087456A" w:rsidP="00A90FA4">
      <w:pPr>
        <w:widowControl w:val="0"/>
        <w:kinsoku w:val="0"/>
        <w:overflowPunct w:val="0"/>
        <w:autoSpaceDE w:val="0"/>
        <w:autoSpaceDN w:val="0"/>
        <w:adjustRightInd w:val="0"/>
        <w:snapToGrid w:val="0"/>
        <w:ind w:left="3852" w:right="3834" w:firstLine="86"/>
        <w:rPr>
          <w:rFonts w:asciiTheme="minorHAnsi" w:eastAsia="MS Mincho" w:hAnsiTheme="minorHAnsi" w:cstheme="minorHAnsi"/>
          <w:kern w:val="2"/>
          <w:sz w:val="22"/>
          <w:szCs w:val="22"/>
          <w:lang w:val="en-NZ" w:eastAsia="ja-JP"/>
        </w:rPr>
      </w:pPr>
    </w:p>
    <w:p w14:paraId="3C150E8C" w14:textId="77777777" w:rsidR="00E711CA" w:rsidRPr="00DC6634" w:rsidRDefault="00E711CA" w:rsidP="00A90FA4">
      <w:pPr>
        <w:widowControl w:val="0"/>
        <w:kinsoku w:val="0"/>
        <w:overflowPunct w:val="0"/>
        <w:autoSpaceDE w:val="0"/>
        <w:autoSpaceDN w:val="0"/>
        <w:jc w:val="both"/>
        <w:rPr>
          <w:rFonts w:asciiTheme="minorHAnsi" w:eastAsia="MS Mincho" w:hAnsiTheme="minorHAnsi" w:cstheme="minorHAnsi"/>
          <w:i/>
          <w:iCs/>
          <w:kern w:val="2"/>
          <w:sz w:val="22"/>
          <w:szCs w:val="22"/>
          <w:lang w:eastAsia="ja-JP"/>
        </w:rPr>
      </w:pPr>
    </w:p>
    <w:p w14:paraId="5B274EC9" w14:textId="060D1006" w:rsidR="00DD6531" w:rsidRPr="00DC6634" w:rsidRDefault="00E711CA" w:rsidP="00A647E5">
      <w:pPr>
        <w:adjustRightInd w:val="0"/>
        <w:snapToGrid w:val="0"/>
        <w:jc w:val="both"/>
        <w:rPr>
          <w:rFonts w:asciiTheme="minorHAnsi" w:hAnsiTheme="minorHAnsi" w:cstheme="minorHAnsi"/>
          <w:b/>
          <w:lang w:val="en-NZ"/>
        </w:rPr>
      </w:pPr>
      <w:r w:rsidRPr="00DC6634">
        <w:rPr>
          <w:rFonts w:asciiTheme="minorHAnsi" w:hAnsiTheme="minorHAnsi" w:cstheme="minorHAnsi"/>
          <w:sz w:val="22"/>
          <w:szCs w:val="22"/>
          <w:lang w:eastAsia="ko-KR"/>
        </w:rPr>
        <w:t>According to Paragraph</w:t>
      </w:r>
      <w:r w:rsidR="00A647E5" w:rsidRPr="00DC6634">
        <w:rPr>
          <w:rFonts w:asciiTheme="minorHAnsi" w:hAnsiTheme="minorHAnsi" w:cstheme="minorHAnsi"/>
          <w:sz w:val="22"/>
          <w:szCs w:val="22"/>
          <w:lang w:eastAsia="ko-KR"/>
        </w:rPr>
        <w:t>s 2 –</w:t>
      </w:r>
      <w:r w:rsidRPr="00DC6634">
        <w:rPr>
          <w:rFonts w:asciiTheme="minorHAnsi" w:hAnsiTheme="minorHAnsi" w:cstheme="minorHAnsi"/>
          <w:sz w:val="22"/>
          <w:szCs w:val="22"/>
          <w:lang w:eastAsia="ko-KR"/>
        </w:rPr>
        <w:t xml:space="preserve"> 4 of the WCPFC CMM</w:t>
      </w:r>
      <w:r w:rsidRPr="00DC6634">
        <w:rPr>
          <w:rFonts w:asciiTheme="minorHAnsi" w:hAnsiTheme="minorHAnsi" w:cstheme="minorHAnsi"/>
          <w:sz w:val="22"/>
          <w:szCs w:val="22"/>
        </w:rPr>
        <w:t xml:space="preserve"> 202</w:t>
      </w:r>
      <w:r w:rsidR="00DF5A40" w:rsidRPr="00DC6634">
        <w:rPr>
          <w:rFonts w:asciiTheme="minorHAnsi" w:hAnsiTheme="minorHAnsi" w:cstheme="minorHAnsi"/>
          <w:sz w:val="22"/>
          <w:szCs w:val="22"/>
        </w:rPr>
        <w:t>3</w:t>
      </w:r>
      <w:r w:rsidRPr="00DC6634">
        <w:rPr>
          <w:rFonts w:asciiTheme="minorHAnsi" w:hAnsiTheme="minorHAnsi" w:cstheme="minorHAnsi"/>
          <w:sz w:val="22"/>
          <w:szCs w:val="22"/>
        </w:rPr>
        <w:t>-0</w:t>
      </w:r>
      <w:r w:rsidR="00DF5A40" w:rsidRPr="00DC6634">
        <w:rPr>
          <w:rFonts w:asciiTheme="minorHAnsi" w:hAnsiTheme="minorHAnsi" w:cstheme="minorHAnsi"/>
          <w:sz w:val="22"/>
          <w:szCs w:val="22"/>
          <w:lang w:eastAsia="ko-KR"/>
        </w:rPr>
        <w:t>3</w:t>
      </w:r>
      <w:r w:rsidR="00A647E5" w:rsidRPr="00DC6634">
        <w:rPr>
          <w:rFonts w:asciiTheme="minorHAnsi" w:hAnsiTheme="minorHAnsi" w:cstheme="minorHAnsi"/>
          <w:sz w:val="22"/>
          <w:szCs w:val="22"/>
          <w:lang w:eastAsia="ko-KR"/>
        </w:rPr>
        <w:t xml:space="preserve"> below</w:t>
      </w:r>
      <w:r w:rsidRPr="00DC6634">
        <w:rPr>
          <w:rFonts w:asciiTheme="minorHAnsi" w:hAnsiTheme="minorHAnsi" w:cstheme="minorHAnsi"/>
          <w:sz w:val="22"/>
          <w:szCs w:val="22"/>
        </w:rPr>
        <w:t xml:space="preserve">, </w:t>
      </w:r>
      <w:r w:rsidRPr="00DC6634">
        <w:rPr>
          <w:rFonts w:asciiTheme="minorHAnsi" w:eastAsia="Times New Roman" w:hAnsiTheme="minorHAnsi" w:cstheme="minorHAnsi"/>
          <w:sz w:val="22"/>
          <w:szCs w:val="22"/>
          <w:lang w:bidi="en-US"/>
        </w:rPr>
        <w:t xml:space="preserve">all catches and fishing effort of North Pacific swordfish </w:t>
      </w:r>
      <w:r w:rsidRPr="00DC6634">
        <w:rPr>
          <w:rFonts w:asciiTheme="minorHAnsi" w:eastAsia="MS Mincho" w:hAnsiTheme="minorHAnsi" w:cstheme="minorHAnsi"/>
          <w:sz w:val="22"/>
          <w:szCs w:val="22"/>
          <w:lang w:eastAsia="ja-JP" w:bidi="en-US"/>
        </w:rPr>
        <w:t xml:space="preserve">are compiled </w:t>
      </w:r>
      <w:r w:rsidRPr="00DC6634">
        <w:rPr>
          <w:rFonts w:asciiTheme="minorHAnsi" w:eastAsia="Times New Roman" w:hAnsiTheme="minorHAnsi" w:cstheme="minorHAnsi"/>
          <w:sz w:val="22"/>
          <w:szCs w:val="22"/>
          <w:lang w:bidi="en-US"/>
        </w:rPr>
        <w:t xml:space="preserve">using the template provided in Annex 1 </w:t>
      </w:r>
      <w:r w:rsidRPr="00DC6634">
        <w:rPr>
          <w:rFonts w:asciiTheme="minorHAnsi" w:eastAsia="Times New Roman" w:hAnsiTheme="minorHAnsi" w:cstheme="minorHAnsi"/>
          <w:sz w:val="22"/>
          <w:szCs w:val="22"/>
          <w:u w:val="single"/>
          <w:lang w:bidi="en-US"/>
        </w:rPr>
        <w:t>for the previous 3-years</w:t>
      </w:r>
      <w:r w:rsidRPr="00DC6634">
        <w:rPr>
          <w:rFonts w:asciiTheme="minorHAnsi" w:eastAsia="Times New Roman" w:hAnsiTheme="minorHAnsi" w:cstheme="minorHAnsi"/>
          <w:sz w:val="22"/>
          <w:szCs w:val="22"/>
          <w:lang w:bidi="en-US"/>
        </w:rPr>
        <w:t xml:space="preserve">. </w:t>
      </w:r>
      <w:r w:rsidR="00A647E5" w:rsidRPr="00DC6634">
        <w:rPr>
          <w:rFonts w:asciiTheme="minorHAnsi" w:eastAsia="Times New Roman" w:hAnsiTheme="minorHAnsi" w:cstheme="minorHAnsi"/>
          <w:sz w:val="22"/>
          <w:szCs w:val="22"/>
          <w:lang w:bidi="en-US"/>
        </w:rPr>
        <w:t xml:space="preserve">Catch and effort data were extracted from </w:t>
      </w:r>
      <w:hyperlink r:id="rId11" w:history="1">
        <w:r w:rsidR="00A647E5" w:rsidRPr="00DC6634">
          <w:rPr>
            <w:rStyle w:val="Hyperlink"/>
            <w:rFonts w:asciiTheme="minorHAnsi" w:eastAsia="MS Mincho" w:hAnsiTheme="minorHAnsi" w:cstheme="minorHAnsi"/>
            <w:bCs/>
            <w:lang w:val="en-NZ"/>
          </w:rPr>
          <w:t>WCPFC-NC</w:t>
        </w:r>
        <w:r w:rsidR="00A647E5" w:rsidRPr="00DC6634">
          <w:rPr>
            <w:rStyle w:val="Hyperlink"/>
            <w:rFonts w:asciiTheme="minorHAnsi" w:hAnsiTheme="minorHAnsi" w:cstheme="minorHAnsi"/>
            <w:bCs/>
            <w:lang w:val="en-NZ"/>
          </w:rPr>
          <w:t>18</w:t>
        </w:r>
        <w:r w:rsidR="00A647E5" w:rsidRPr="00DC6634">
          <w:rPr>
            <w:rStyle w:val="Hyperlink"/>
            <w:rFonts w:asciiTheme="minorHAnsi" w:eastAsia="MS Mincho" w:hAnsiTheme="minorHAnsi" w:cstheme="minorHAnsi"/>
            <w:bCs/>
            <w:lang w:val="en-NZ"/>
          </w:rPr>
          <w:t>-2022/</w:t>
        </w:r>
        <w:r w:rsidR="00A647E5" w:rsidRPr="00DC6634">
          <w:rPr>
            <w:rStyle w:val="Hyperlink"/>
            <w:rFonts w:asciiTheme="minorHAnsi" w:hAnsiTheme="minorHAnsi" w:cstheme="minorHAnsi"/>
            <w:bCs/>
            <w:lang w:val="en-NZ"/>
          </w:rPr>
          <w:t>IP-05</w:t>
        </w:r>
      </w:hyperlink>
      <w:r w:rsidR="00A647E5" w:rsidRPr="00DC6634">
        <w:rPr>
          <w:rFonts w:asciiTheme="minorHAnsi" w:hAnsiTheme="minorHAnsi" w:cstheme="minorHAnsi"/>
          <w:bCs/>
          <w:lang w:val="en-NZ"/>
        </w:rPr>
        <w:t>.</w:t>
      </w:r>
      <w:r w:rsidR="00A647E5" w:rsidRPr="00DC6634">
        <w:rPr>
          <w:rFonts w:asciiTheme="minorHAnsi" w:hAnsiTheme="minorHAnsi" w:cstheme="minorHAnsi"/>
          <w:b/>
          <w:lang w:val="en-NZ"/>
        </w:rPr>
        <w:t xml:space="preserve"> </w:t>
      </w:r>
    </w:p>
    <w:p w14:paraId="5FEF528D" w14:textId="77777777" w:rsidR="00DD6531" w:rsidRPr="00DC6634" w:rsidRDefault="00DD6531" w:rsidP="00DD6531">
      <w:pPr>
        <w:keepNext/>
        <w:widowControl w:val="0"/>
        <w:kinsoku w:val="0"/>
        <w:overflowPunct w:val="0"/>
        <w:autoSpaceDE w:val="0"/>
        <w:autoSpaceDN w:val="0"/>
        <w:adjustRightInd w:val="0"/>
        <w:snapToGrid w:val="0"/>
        <w:ind w:left="720"/>
        <w:jc w:val="both"/>
        <w:rPr>
          <w:rFonts w:asciiTheme="minorHAnsi" w:eastAsia="Times New Roman" w:hAnsiTheme="minorHAnsi" w:cstheme="minorHAnsi"/>
          <w:i/>
          <w:iCs/>
          <w:sz w:val="22"/>
          <w:szCs w:val="22"/>
          <w:lang w:bidi="en-US"/>
        </w:rPr>
      </w:pPr>
      <w:r w:rsidRPr="00DC6634">
        <w:rPr>
          <w:rFonts w:asciiTheme="minorHAnsi" w:eastAsia="MS Mincho" w:hAnsiTheme="minorHAnsi" w:cstheme="minorHAnsi"/>
          <w:i/>
          <w:iCs/>
          <w:sz w:val="22"/>
          <w:szCs w:val="22"/>
          <w:lang w:eastAsia="ja-JP" w:bidi="en-US"/>
        </w:rPr>
        <w:t>2.</w:t>
      </w:r>
      <w:r w:rsidRPr="00DC6634">
        <w:rPr>
          <w:rFonts w:asciiTheme="minorHAnsi" w:eastAsia="MS Mincho" w:hAnsiTheme="minorHAnsi" w:cstheme="minorHAnsi"/>
          <w:i/>
          <w:iCs/>
          <w:sz w:val="22"/>
          <w:szCs w:val="22"/>
          <w:lang w:eastAsia="ja-JP" w:bidi="en-US"/>
        </w:rPr>
        <w:tab/>
        <w:t>The</w:t>
      </w:r>
      <w:r w:rsidRPr="00DC6634">
        <w:rPr>
          <w:rFonts w:asciiTheme="minorHAnsi" w:eastAsia="Times New Roman" w:hAnsiTheme="minorHAnsi" w:cstheme="minorHAnsi"/>
          <w:i/>
          <w:iCs/>
          <w:sz w:val="22"/>
          <w:szCs w:val="22"/>
          <w:lang w:bidi="en-US"/>
        </w:rPr>
        <w:t xml:space="preserve"> Members, Cooperating Non-Members and participating territories (hereinafter referred to as CCMs) shall take necessary measures to ensure that the level of fishing effort of their </w:t>
      </w:r>
      <w:r w:rsidRPr="00DC6634">
        <w:rPr>
          <w:rFonts w:asciiTheme="minorHAnsi" w:eastAsia="MS Mincho" w:hAnsiTheme="minorHAnsi" w:cstheme="minorHAnsi"/>
          <w:i/>
          <w:iCs/>
          <w:sz w:val="22"/>
          <w:szCs w:val="22"/>
          <w:lang w:eastAsia="ja-JP" w:bidi="en-US"/>
        </w:rPr>
        <w:t>fisheries taking</w:t>
      </w:r>
      <w:r w:rsidRPr="00DC6634">
        <w:rPr>
          <w:rFonts w:asciiTheme="minorHAnsi" w:eastAsia="Times New Roman" w:hAnsiTheme="minorHAnsi" w:cstheme="minorHAnsi"/>
          <w:i/>
          <w:iCs/>
          <w:sz w:val="22"/>
          <w:szCs w:val="22"/>
          <w:lang w:bidi="en-US"/>
        </w:rPr>
        <w:t xml:space="preserve"> North Pacific swordfish in the Area is not increased beyond 2008-2010 average annual levels</w:t>
      </w:r>
      <w:r w:rsidRPr="00DC6634">
        <w:rPr>
          <w:rFonts w:asciiTheme="minorHAnsi" w:eastAsia="Times New Roman" w:hAnsiTheme="minorHAnsi" w:cstheme="minorHAnsi"/>
          <w:i/>
          <w:iCs/>
          <w:sz w:val="22"/>
          <w:szCs w:val="22"/>
          <w:vertAlign w:val="superscript"/>
          <w:lang w:bidi="en-US"/>
        </w:rPr>
        <w:footnoteReference w:id="1"/>
      </w:r>
      <w:r w:rsidRPr="00DC6634">
        <w:rPr>
          <w:rFonts w:asciiTheme="minorHAnsi" w:eastAsia="Times New Roman" w:hAnsiTheme="minorHAnsi" w:cstheme="minorHAnsi"/>
          <w:i/>
          <w:iCs/>
          <w:sz w:val="22"/>
          <w:szCs w:val="22"/>
          <w:vertAlign w:val="superscript"/>
          <w:lang w:bidi="en-US"/>
        </w:rPr>
        <w:footnoteReference w:id="2"/>
      </w:r>
      <w:r w:rsidRPr="00DC6634">
        <w:rPr>
          <w:rFonts w:asciiTheme="minorHAnsi" w:eastAsia="Times New Roman" w:hAnsiTheme="minorHAnsi" w:cstheme="minorHAnsi"/>
          <w:i/>
          <w:iCs/>
          <w:sz w:val="22"/>
          <w:szCs w:val="22"/>
          <w:lang w:bidi="en-US"/>
        </w:rPr>
        <w:t>;</w:t>
      </w:r>
    </w:p>
    <w:p w14:paraId="7B3EC702" w14:textId="77777777" w:rsidR="00DD6531" w:rsidRPr="00DC6634" w:rsidRDefault="00DD6531" w:rsidP="00DD6531">
      <w:pPr>
        <w:pStyle w:val="ListParagraph"/>
        <w:keepNext/>
        <w:widowControl w:val="0"/>
        <w:ind w:left="1440"/>
        <w:jc w:val="both"/>
        <w:rPr>
          <w:rFonts w:asciiTheme="minorHAnsi" w:eastAsia="Times New Roman" w:hAnsiTheme="minorHAnsi" w:cstheme="minorHAnsi"/>
          <w:i/>
          <w:iCs/>
          <w:sz w:val="22"/>
          <w:szCs w:val="22"/>
          <w:lang w:bidi="en-US"/>
        </w:rPr>
      </w:pPr>
    </w:p>
    <w:p w14:paraId="3265851F" w14:textId="77777777" w:rsidR="00DD6531" w:rsidRPr="00DC6634" w:rsidRDefault="00DD6531" w:rsidP="00DD6531">
      <w:pPr>
        <w:keepNext/>
        <w:widowControl w:val="0"/>
        <w:kinsoku w:val="0"/>
        <w:overflowPunct w:val="0"/>
        <w:autoSpaceDE w:val="0"/>
        <w:autoSpaceDN w:val="0"/>
        <w:ind w:left="720"/>
        <w:jc w:val="both"/>
        <w:rPr>
          <w:rFonts w:asciiTheme="minorHAnsi" w:eastAsia="MS Mincho" w:hAnsiTheme="minorHAnsi" w:cstheme="minorHAnsi"/>
          <w:i/>
          <w:iCs/>
          <w:sz w:val="22"/>
          <w:szCs w:val="22"/>
          <w:lang w:bidi="en-US"/>
        </w:rPr>
      </w:pPr>
      <w:r w:rsidRPr="00DC6634">
        <w:rPr>
          <w:rFonts w:asciiTheme="minorHAnsi" w:eastAsia="MS Mincho" w:hAnsiTheme="minorHAnsi" w:cstheme="minorHAnsi"/>
          <w:i/>
          <w:iCs/>
          <w:sz w:val="22"/>
          <w:szCs w:val="22"/>
          <w:lang w:bidi="en-US"/>
        </w:rPr>
        <w:t>3.</w:t>
      </w:r>
      <w:r w:rsidRPr="00DC6634">
        <w:rPr>
          <w:rFonts w:asciiTheme="minorHAnsi" w:eastAsia="MS Mincho" w:hAnsiTheme="minorHAnsi" w:cstheme="minorHAnsi"/>
          <w:i/>
          <w:iCs/>
          <w:sz w:val="22"/>
          <w:szCs w:val="22"/>
          <w:lang w:bidi="en-US"/>
        </w:rPr>
        <w:tab/>
        <w:t xml:space="preserve">Paragraphs 2 and 4 shall not be applied to those fisheries taking less than 200 </w:t>
      </w:r>
      <w:r w:rsidRPr="00DC6634">
        <w:rPr>
          <w:rFonts w:asciiTheme="minorHAnsi" w:eastAsia="MS Mincho" w:hAnsiTheme="minorHAnsi" w:cstheme="minorHAnsi"/>
          <w:i/>
          <w:iCs/>
          <w:sz w:val="22"/>
          <w:szCs w:val="22"/>
          <w:lang w:eastAsia="ja-JP" w:bidi="en-US"/>
        </w:rPr>
        <w:t xml:space="preserve">metric </w:t>
      </w:r>
      <w:r w:rsidRPr="00DC6634">
        <w:rPr>
          <w:rFonts w:asciiTheme="minorHAnsi" w:eastAsia="MS Mincho" w:hAnsiTheme="minorHAnsi" w:cstheme="minorHAnsi"/>
          <w:i/>
          <w:iCs/>
          <w:sz w:val="22"/>
          <w:szCs w:val="22"/>
          <w:lang w:bidi="en-US"/>
        </w:rPr>
        <w:t xml:space="preserve">tons of North Pacific </w:t>
      </w:r>
      <w:r w:rsidRPr="00DC6634">
        <w:rPr>
          <w:rFonts w:asciiTheme="minorHAnsi" w:eastAsia="MS Mincho" w:hAnsiTheme="minorHAnsi" w:cstheme="minorHAnsi"/>
          <w:i/>
          <w:iCs/>
          <w:sz w:val="22"/>
          <w:szCs w:val="22"/>
          <w:lang w:eastAsia="ja-JP" w:bidi="en-US"/>
        </w:rPr>
        <w:t>swordfish in the Area per year</w:t>
      </w:r>
      <w:r w:rsidRPr="00DC6634">
        <w:rPr>
          <w:rFonts w:asciiTheme="minorHAnsi" w:eastAsia="MS Mincho" w:hAnsiTheme="minorHAnsi" w:cstheme="minorHAnsi"/>
          <w:i/>
          <w:iCs/>
          <w:sz w:val="22"/>
          <w:szCs w:val="22"/>
          <w:lang w:bidi="en-US"/>
        </w:rPr>
        <w:t>.  However, if the catch</w:t>
      </w:r>
      <w:r w:rsidRPr="00DC6634">
        <w:rPr>
          <w:rFonts w:asciiTheme="minorHAnsi" w:eastAsia="MS Mincho" w:hAnsiTheme="minorHAnsi" w:cstheme="minorHAnsi"/>
          <w:i/>
          <w:iCs/>
          <w:sz w:val="22"/>
          <w:szCs w:val="22"/>
          <w:lang w:eastAsia="ja-JP" w:bidi="en-US"/>
        </w:rPr>
        <w:t>es</w:t>
      </w:r>
      <w:r w:rsidRPr="00DC6634">
        <w:rPr>
          <w:rFonts w:asciiTheme="minorHAnsi" w:eastAsia="MS Mincho" w:hAnsiTheme="minorHAnsi" w:cstheme="minorHAnsi"/>
          <w:i/>
          <w:iCs/>
          <w:sz w:val="22"/>
          <w:szCs w:val="22"/>
          <w:lang w:bidi="en-US"/>
        </w:rPr>
        <w:t xml:space="preserve"> of such fisheries exceed 200 </w:t>
      </w:r>
      <w:r w:rsidRPr="00DC6634">
        <w:rPr>
          <w:rFonts w:asciiTheme="minorHAnsi" w:eastAsia="MS Mincho" w:hAnsiTheme="minorHAnsi" w:cstheme="minorHAnsi"/>
          <w:i/>
          <w:iCs/>
          <w:sz w:val="22"/>
          <w:szCs w:val="22"/>
          <w:lang w:eastAsia="ja-JP" w:bidi="en-US"/>
        </w:rPr>
        <w:t xml:space="preserve">metric </w:t>
      </w:r>
      <w:r w:rsidRPr="00DC6634">
        <w:rPr>
          <w:rFonts w:asciiTheme="minorHAnsi" w:eastAsia="MS Mincho" w:hAnsiTheme="minorHAnsi" w:cstheme="minorHAnsi"/>
          <w:i/>
          <w:iCs/>
          <w:sz w:val="22"/>
          <w:szCs w:val="22"/>
          <w:lang w:bidi="en-US"/>
        </w:rPr>
        <w:t>tons in any given year, the Commission shall adopt appropriate management measure for such fisheries.</w:t>
      </w:r>
    </w:p>
    <w:p w14:paraId="7BB0D797" w14:textId="77777777" w:rsidR="00DD6531" w:rsidRPr="00DC6634" w:rsidRDefault="00DD6531" w:rsidP="00DD6531">
      <w:pPr>
        <w:widowControl w:val="0"/>
        <w:kinsoku w:val="0"/>
        <w:overflowPunct w:val="0"/>
        <w:autoSpaceDE w:val="0"/>
        <w:autoSpaceDN w:val="0"/>
        <w:ind w:left="720"/>
        <w:jc w:val="both"/>
        <w:rPr>
          <w:rFonts w:asciiTheme="minorHAnsi" w:eastAsia="MS Mincho" w:hAnsiTheme="minorHAnsi" w:cstheme="minorHAnsi"/>
          <w:i/>
          <w:iCs/>
          <w:kern w:val="2"/>
          <w:sz w:val="22"/>
          <w:szCs w:val="22"/>
          <w:lang w:eastAsia="ja-JP"/>
        </w:rPr>
      </w:pPr>
    </w:p>
    <w:p w14:paraId="4A4BBA2F" w14:textId="77777777" w:rsidR="00DD6531" w:rsidRPr="00DC6634" w:rsidRDefault="00DD6531" w:rsidP="00DD6531">
      <w:pPr>
        <w:widowControl w:val="0"/>
        <w:kinsoku w:val="0"/>
        <w:overflowPunct w:val="0"/>
        <w:autoSpaceDE w:val="0"/>
        <w:autoSpaceDN w:val="0"/>
        <w:ind w:left="720"/>
        <w:jc w:val="both"/>
        <w:rPr>
          <w:rFonts w:asciiTheme="minorHAnsi" w:eastAsia="Times New Roman" w:hAnsiTheme="minorHAnsi" w:cstheme="minorHAnsi"/>
          <w:i/>
          <w:iCs/>
          <w:sz w:val="22"/>
          <w:szCs w:val="22"/>
          <w:lang w:bidi="en-US"/>
        </w:rPr>
      </w:pPr>
      <w:r w:rsidRPr="00DC6634">
        <w:rPr>
          <w:rFonts w:asciiTheme="minorHAnsi" w:eastAsia="Times New Roman" w:hAnsiTheme="minorHAnsi" w:cstheme="minorHAnsi"/>
          <w:i/>
          <w:iCs/>
          <w:sz w:val="22"/>
          <w:szCs w:val="22"/>
          <w:lang w:bidi="en-US"/>
        </w:rPr>
        <w:t>4.</w:t>
      </w:r>
      <w:r w:rsidRPr="00DC6634">
        <w:rPr>
          <w:rFonts w:asciiTheme="minorHAnsi" w:eastAsia="Times New Roman" w:hAnsiTheme="minorHAnsi" w:cstheme="minorHAnsi"/>
          <w:i/>
          <w:iCs/>
          <w:sz w:val="22"/>
          <w:szCs w:val="22"/>
          <w:lang w:bidi="en-US"/>
        </w:rPr>
        <w:tab/>
        <w:t xml:space="preserve">All CCMs shall report annually to the WCPFC Commission all catches of North Pacific swordfish </w:t>
      </w:r>
      <w:r w:rsidRPr="00DC6634">
        <w:rPr>
          <w:rFonts w:asciiTheme="minorHAnsi" w:eastAsia="MS Mincho" w:hAnsiTheme="minorHAnsi" w:cstheme="minorHAnsi"/>
          <w:i/>
          <w:iCs/>
          <w:sz w:val="22"/>
          <w:szCs w:val="22"/>
          <w:lang w:eastAsia="ja-JP" w:bidi="en-US"/>
        </w:rPr>
        <w:t xml:space="preserve">in the Area </w:t>
      </w:r>
      <w:r w:rsidRPr="00DC6634">
        <w:rPr>
          <w:rFonts w:asciiTheme="minorHAnsi" w:eastAsia="Times New Roman" w:hAnsiTheme="minorHAnsi" w:cstheme="minorHAnsi"/>
          <w:i/>
          <w:iCs/>
          <w:sz w:val="22"/>
          <w:szCs w:val="22"/>
          <w:lang w:bidi="en-US"/>
        </w:rPr>
        <w:t xml:space="preserve">and all fishing effort in those fisheries subject to the measures in paragraph 2, by gear type using the template provided in </w:t>
      </w:r>
      <w:bookmarkStart w:id="0" w:name="_Hlk120980808"/>
      <w:r w:rsidRPr="00DC6634">
        <w:rPr>
          <w:rFonts w:asciiTheme="minorHAnsi" w:eastAsia="Times New Roman" w:hAnsiTheme="minorHAnsi" w:cstheme="minorHAnsi"/>
          <w:i/>
          <w:iCs/>
          <w:sz w:val="22"/>
          <w:szCs w:val="22"/>
          <w:lang w:bidi="en-US"/>
        </w:rPr>
        <w:t xml:space="preserve">Annex </w:t>
      </w:r>
      <w:bookmarkStart w:id="1" w:name="_Hlk120980797"/>
      <w:r w:rsidRPr="00DC6634">
        <w:rPr>
          <w:rFonts w:asciiTheme="minorHAnsi" w:eastAsia="Times New Roman" w:hAnsiTheme="minorHAnsi" w:cstheme="minorHAnsi"/>
          <w:i/>
          <w:iCs/>
          <w:sz w:val="22"/>
          <w:szCs w:val="22"/>
          <w:lang w:bidi="en-US"/>
        </w:rPr>
        <w:t>1</w:t>
      </w:r>
      <w:bookmarkEnd w:id="1"/>
      <w:r w:rsidRPr="00DC6634">
        <w:rPr>
          <w:rFonts w:asciiTheme="minorHAnsi" w:eastAsia="Times New Roman" w:hAnsiTheme="minorHAnsi" w:cstheme="minorHAnsi"/>
          <w:i/>
          <w:iCs/>
          <w:sz w:val="22"/>
          <w:szCs w:val="22"/>
          <w:lang w:bidi="en-US"/>
        </w:rPr>
        <w:t xml:space="preserve">. </w:t>
      </w:r>
    </w:p>
    <w:bookmarkEnd w:id="0"/>
    <w:p w14:paraId="22936507" w14:textId="77777777" w:rsidR="00DD6531" w:rsidRPr="00DC6634" w:rsidRDefault="00DD6531" w:rsidP="00A647E5">
      <w:pPr>
        <w:adjustRightInd w:val="0"/>
        <w:snapToGrid w:val="0"/>
        <w:jc w:val="both"/>
        <w:rPr>
          <w:rFonts w:asciiTheme="minorHAnsi" w:hAnsiTheme="minorHAnsi" w:cstheme="minorHAnsi"/>
          <w:b/>
          <w:lang w:val="en-NZ"/>
        </w:rPr>
      </w:pPr>
    </w:p>
    <w:p w14:paraId="598FDE3B" w14:textId="58B5C634" w:rsidR="00E711CA" w:rsidRPr="00DC6634" w:rsidRDefault="00A647E5" w:rsidP="00A647E5">
      <w:pPr>
        <w:adjustRightInd w:val="0"/>
        <w:snapToGrid w:val="0"/>
        <w:jc w:val="both"/>
        <w:rPr>
          <w:rFonts w:asciiTheme="minorHAnsi" w:hAnsiTheme="minorHAnsi" w:cstheme="minorHAnsi"/>
          <w:sz w:val="22"/>
          <w:szCs w:val="22"/>
        </w:rPr>
      </w:pPr>
      <w:r w:rsidRPr="00DC6634">
        <w:rPr>
          <w:rFonts w:asciiTheme="minorHAnsi" w:eastAsia="Times New Roman" w:hAnsiTheme="minorHAnsi" w:cstheme="minorHAnsi"/>
          <w:sz w:val="22"/>
          <w:szCs w:val="22"/>
          <w:lang w:bidi="en-US"/>
        </w:rPr>
        <w:t>NC</w:t>
      </w:r>
      <w:r w:rsidR="00DF5A40" w:rsidRPr="00DC6634">
        <w:rPr>
          <w:rFonts w:asciiTheme="minorHAnsi" w:eastAsia="Times New Roman" w:hAnsiTheme="minorHAnsi" w:cstheme="minorHAnsi"/>
          <w:sz w:val="22"/>
          <w:szCs w:val="22"/>
          <w:lang w:bidi="en-US"/>
        </w:rPr>
        <w:t>20</w:t>
      </w:r>
      <w:r w:rsidRPr="00DC6634">
        <w:rPr>
          <w:rFonts w:asciiTheme="minorHAnsi" w:eastAsia="Times New Roman" w:hAnsiTheme="minorHAnsi" w:cstheme="minorHAnsi"/>
          <w:sz w:val="22"/>
          <w:szCs w:val="22"/>
          <w:lang w:bidi="en-US"/>
        </w:rPr>
        <w:t xml:space="preserve"> will consider the template and information provided</w:t>
      </w:r>
      <w:r w:rsidR="00DD6531" w:rsidRPr="00DC6634">
        <w:rPr>
          <w:rFonts w:asciiTheme="minorHAnsi" w:eastAsia="Times New Roman" w:hAnsiTheme="minorHAnsi" w:cstheme="minorHAnsi"/>
          <w:sz w:val="22"/>
          <w:szCs w:val="22"/>
          <w:lang w:bidi="en-US"/>
        </w:rPr>
        <w:t xml:space="preserve"> below</w:t>
      </w:r>
      <w:r w:rsidRPr="00DC6634">
        <w:rPr>
          <w:rFonts w:asciiTheme="minorHAnsi" w:eastAsia="Times New Roman" w:hAnsiTheme="minorHAnsi" w:cstheme="minorHAnsi"/>
          <w:sz w:val="22"/>
          <w:szCs w:val="22"/>
          <w:lang w:bidi="en-US"/>
        </w:rPr>
        <w:t xml:space="preserve"> for any further updates.  </w:t>
      </w:r>
    </w:p>
    <w:p w14:paraId="56D4962F" w14:textId="77777777" w:rsidR="00E711CA" w:rsidRPr="00DC6634" w:rsidRDefault="00E711CA" w:rsidP="00E711CA">
      <w:pPr>
        <w:adjustRightInd w:val="0"/>
        <w:snapToGrid w:val="0"/>
        <w:rPr>
          <w:rFonts w:asciiTheme="minorHAnsi" w:hAnsiTheme="minorHAnsi" w:cstheme="minorHAnsi"/>
        </w:rPr>
      </w:pPr>
    </w:p>
    <w:p w14:paraId="45325968" w14:textId="77777777" w:rsidR="00383224" w:rsidRPr="00DC6634" w:rsidRDefault="00383224" w:rsidP="00A90FA4">
      <w:pPr>
        <w:widowControl w:val="0"/>
        <w:rPr>
          <w:rFonts w:asciiTheme="minorHAnsi" w:eastAsia="MS Mincho" w:hAnsiTheme="minorHAnsi" w:cstheme="minorHAnsi"/>
          <w:b/>
          <w:bCs/>
          <w:kern w:val="2"/>
          <w:sz w:val="22"/>
          <w:szCs w:val="22"/>
          <w:lang w:eastAsia="ja-JP"/>
        </w:rPr>
        <w:sectPr w:rsidR="00383224" w:rsidRPr="00DC6634" w:rsidSect="00383224">
          <w:footerReference w:type="default" r:id="rId12"/>
          <w:type w:val="continuous"/>
          <w:pgSz w:w="12240" w:h="15840" w:code="1"/>
          <w:pgMar w:top="1440" w:right="1440" w:bottom="1440" w:left="1440" w:header="720" w:footer="432" w:gutter="0"/>
          <w:pgNumType w:start="1"/>
          <w:cols w:space="720"/>
          <w:docGrid w:linePitch="360"/>
        </w:sectPr>
      </w:pPr>
    </w:p>
    <w:p w14:paraId="4862DA42" w14:textId="681B7870" w:rsidR="0087456A" w:rsidRPr="00DC6634" w:rsidRDefault="0087456A" w:rsidP="00383224">
      <w:pPr>
        <w:widowControl w:val="0"/>
        <w:rPr>
          <w:rFonts w:asciiTheme="minorHAnsi" w:eastAsia="MS Mincho" w:hAnsiTheme="minorHAnsi" w:cstheme="minorHAnsi"/>
          <w:b/>
          <w:bCs/>
          <w:kern w:val="2"/>
          <w:sz w:val="22"/>
          <w:szCs w:val="22"/>
          <w:lang w:eastAsia="ja-JP"/>
        </w:rPr>
      </w:pPr>
      <w:r w:rsidRPr="00DC6634">
        <w:rPr>
          <w:rFonts w:asciiTheme="minorHAnsi" w:eastAsia="MS Mincho" w:hAnsiTheme="minorHAnsi" w:cstheme="minorHAnsi"/>
          <w:b/>
          <w:bCs/>
          <w:kern w:val="2"/>
          <w:sz w:val="22"/>
          <w:szCs w:val="22"/>
          <w:lang w:eastAsia="ja-JP"/>
        </w:rPr>
        <w:lastRenderedPageBreak/>
        <w:t xml:space="preserve">Annex </w:t>
      </w:r>
      <w:r w:rsidR="002420B1" w:rsidRPr="00DC6634">
        <w:rPr>
          <w:rFonts w:asciiTheme="minorHAnsi" w:eastAsia="MS Mincho" w:hAnsiTheme="minorHAnsi" w:cstheme="minorHAnsi"/>
          <w:b/>
          <w:bCs/>
          <w:kern w:val="2"/>
          <w:sz w:val="22"/>
          <w:szCs w:val="22"/>
          <w:lang w:eastAsia="ja-JP"/>
        </w:rPr>
        <w:t>1.</w:t>
      </w:r>
      <w:r w:rsidRPr="00DC6634">
        <w:rPr>
          <w:rFonts w:asciiTheme="minorHAnsi" w:eastAsia="MS Mincho" w:hAnsiTheme="minorHAnsi" w:cstheme="minorHAnsi"/>
          <w:b/>
          <w:bCs/>
          <w:kern w:val="2"/>
          <w:sz w:val="22"/>
          <w:szCs w:val="22"/>
          <w:lang w:eastAsia="ja-JP"/>
        </w:rPr>
        <w:t xml:space="preserve"> Average annual fishing effort for 2008-2010</w:t>
      </w:r>
      <w:r w:rsidR="00871C82" w:rsidRPr="00DC6634">
        <w:rPr>
          <w:rFonts w:asciiTheme="minorHAnsi" w:eastAsia="MS Mincho" w:hAnsiTheme="minorHAnsi" w:cstheme="minorHAnsi"/>
          <w:b/>
          <w:bCs/>
          <w:kern w:val="2"/>
          <w:sz w:val="22"/>
          <w:szCs w:val="22"/>
          <w:lang w:eastAsia="ja-JP"/>
        </w:rPr>
        <w:t xml:space="preserve"> </w:t>
      </w:r>
      <w:r w:rsidRPr="00DC6634">
        <w:rPr>
          <w:rFonts w:asciiTheme="minorHAnsi" w:eastAsia="MS Mincho" w:hAnsiTheme="minorHAnsi" w:cstheme="minorHAnsi"/>
          <w:b/>
          <w:bCs/>
          <w:kern w:val="2"/>
          <w:sz w:val="22"/>
          <w:szCs w:val="22"/>
          <w:lang w:eastAsia="ja-JP"/>
        </w:rPr>
        <w:t>and annual fishing effort for subsequent years for fisheries taking North Pacific swordfish</w:t>
      </w:r>
      <w:r w:rsidR="00871C82" w:rsidRPr="00DC6634">
        <w:rPr>
          <w:rFonts w:asciiTheme="minorHAnsi" w:eastAsia="MS Mincho" w:hAnsiTheme="minorHAnsi" w:cstheme="minorHAnsi"/>
          <w:b/>
          <w:bCs/>
          <w:kern w:val="2"/>
          <w:sz w:val="22"/>
          <w:szCs w:val="22"/>
          <w:lang w:eastAsia="ja-JP"/>
        </w:rPr>
        <w:t xml:space="preserve"> for the previous 3-years</w:t>
      </w:r>
      <w:r w:rsidR="006E6E77" w:rsidRPr="00DC6634">
        <w:rPr>
          <w:rFonts w:asciiTheme="minorHAnsi" w:eastAsia="MS Mincho" w:hAnsiTheme="minorHAnsi" w:cstheme="minorHAnsi"/>
          <w:b/>
          <w:bCs/>
          <w:kern w:val="2"/>
          <w:sz w:val="22"/>
          <w:szCs w:val="22"/>
          <w:lang w:eastAsia="ja-JP"/>
        </w:rPr>
        <w:t xml:space="preserve"> (202</w:t>
      </w:r>
      <w:r w:rsidR="009E3551">
        <w:rPr>
          <w:rFonts w:asciiTheme="minorHAnsi" w:eastAsia="MS Mincho" w:hAnsiTheme="minorHAnsi" w:cstheme="minorHAnsi"/>
          <w:b/>
          <w:bCs/>
          <w:kern w:val="2"/>
          <w:sz w:val="22"/>
          <w:szCs w:val="22"/>
          <w:lang w:eastAsia="ja-JP"/>
        </w:rPr>
        <w:t>2</w:t>
      </w:r>
      <w:r w:rsidR="006E6E77" w:rsidRPr="00DC6634">
        <w:rPr>
          <w:rFonts w:asciiTheme="minorHAnsi" w:eastAsia="MS Mincho" w:hAnsiTheme="minorHAnsi" w:cstheme="minorHAnsi"/>
          <w:b/>
          <w:bCs/>
          <w:kern w:val="2"/>
          <w:sz w:val="22"/>
          <w:szCs w:val="22"/>
          <w:lang w:eastAsia="ja-JP"/>
        </w:rPr>
        <w:t>-202</w:t>
      </w:r>
      <w:r w:rsidR="009E3551">
        <w:rPr>
          <w:rFonts w:asciiTheme="minorHAnsi" w:eastAsia="MS Mincho" w:hAnsiTheme="minorHAnsi" w:cstheme="minorHAnsi"/>
          <w:b/>
          <w:bCs/>
          <w:kern w:val="2"/>
          <w:sz w:val="22"/>
          <w:szCs w:val="22"/>
          <w:lang w:eastAsia="ja-JP"/>
        </w:rPr>
        <w:t>4</w:t>
      </w:r>
      <w:r w:rsidR="006E6E77" w:rsidRPr="00DC6634">
        <w:rPr>
          <w:rFonts w:asciiTheme="minorHAnsi" w:eastAsia="MS Mincho" w:hAnsiTheme="minorHAnsi" w:cstheme="minorHAnsi"/>
          <w:b/>
          <w:bCs/>
          <w:kern w:val="2"/>
          <w:sz w:val="22"/>
          <w:szCs w:val="22"/>
          <w:lang w:eastAsia="ja-JP"/>
        </w:rPr>
        <w:t>)</w:t>
      </w:r>
      <w:r w:rsidR="00871C82" w:rsidRPr="00DC6634">
        <w:rPr>
          <w:rFonts w:asciiTheme="minorHAnsi" w:eastAsia="MS Mincho" w:hAnsiTheme="minorHAnsi" w:cstheme="minorHAnsi"/>
          <w:b/>
          <w:bCs/>
          <w:kern w:val="2"/>
          <w:sz w:val="22"/>
          <w:szCs w:val="22"/>
          <w:lang w:eastAsia="ja-JP"/>
        </w:rPr>
        <w:t>.</w:t>
      </w:r>
      <w:r w:rsidR="00A647E5" w:rsidRPr="00DC6634">
        <w:rPr>
          <w:rFonts w:asciiTheme="minorHAnsi" w:eastAsia="MS Mincho" w:hAnsiTheme="minorHAnsi" w:cstheme="minorHAnsi"/>
          <w:b/>
          <w:bCs/>
          <w:kern w:val="2"/>
          <w:sz w:val="22"/>
          <w:szCs w:val="22"/>
          <w:lang w:eastAsia="ja-JP"/>
        </w:rPr>
        <w:t xml:space="preserve"> </w:t>
      </w:r>
    </w:p>
    <w:tbl>
      <w:tblPr>
        <w:tblW w:w="4970" w:type="pct"/>
        <w:tblLayout w:type="fixed"/>
        <w:tblLook w:val="04A0" w:firstRow="1" w:lastRow="0" w:firstColumn="1" w:lastColumn="0" w:noHBand="0" w:noVBand="1"/>
        <w:tblPrChange w:id="2" w:author="SungKwon Soh" w:date="2025-06-26T21:11:00Z" w16du:dateUtc="2025-06-26T12:11:00Z">
          <w:tblPr>
            <w:tblW w:w="4970" w:type="pct"/>
            <w:tblLayout w:type="fixed"/>
            <w:tblLook w:val="04A0" w:firstRow="1" w:lastRow="0" w:firstColumn="1" w:lastColumn="0" w:noHBand="0" w:noVBand="1"/>
          </w:tblPr>
        </w:tblPrChange>
      </w:tblPr>
      <w:tblGrid>
        <w:gridCol w:w="1078"/>
        <w:gridCol w:w="1350"/>
        <w:gridCol w:w="1259"/>
        <w:gridCol w:w="884"/>
        <w:gridCol w:w="884"/>
        <w:gridCol w:w="887"/>
        <w:gridCol w:w="884"/>
        <w:gridCol w:w="884"/>
        <w:gridCol w:w="887"/>
        <w:gridCol w:w="884"/>
        <w:gridCol w:w="884"/>
        <w:gridCol w:w="884"/>
        <w:gridCol w:w="6"/>
        <w:gridCol w:w="881"/>
        <w:gridCol w:w="884"/>
        <w:gridCol w:w="884"/>
        <w:tblGridChange w:id="3">
          <w:tblGrid>
            <w:gridCol w:w="1078"/>
            <w:gridCol w:w="1349"/>
            <w:gridCol w:w="1"/>
            <w:gridCol w:w="1257"/>
            <w:gridCol w:w="2"/>
            <w:gridCol w:w="881"/>
            <w:gridCol w:w="3"/>
            <w:gridCol w:w="881"/>
            <w:gridCol w:w="3"/>
            <w:gridCol w:w="884"/>
            <w:gridCol w:w="3"/>
            <w:gridCol w:w="881"/>
            <w:gridCol w:w="3"/>
            <w:gridCol w:w="881"/>
            <w:gridCol w:w="3"/>
            <w:gridCol w:w="884"/>
            <w:gridCol w:w="3"/>
            <w:gridCol w:w="881"/>
            <w:gridCol w:w="3"/>
            <w:gridCol w:w="881"/>
            <w:gridCol w:w="3"/>
            <w:gridCol w:w="881"/>
            <w:gridCol w:w="3"/>
            <w:gridCol w:w="6"/>
            <w:gridCol w:w="878"/>
            <w:gridCol w:w="3"/>
            <w:gridCol w:w="881"/>
            <w:gridCol w:w="3"/>
            <w:gridCol w:w="884"/>
          </w:tblGrid>
        </w:tblGridChange>
      </w:tblGrid>
      <w:tr w:rsidR="00C957DA" w:rsidRPr="00DC6634" w14:paraId="53AE982B" w14:textId="7860A946" w:rsidTr="008857C9">
        <w:trPr>
          <w:trHeight w:val="242"/>
          <w:tblHeader/>
          <w:trPrChange w:id="4" w:author="SungKwon Soh" w:date="2025-06-26T21:11:00Z" w16du:dateUtc="2025-06-26T12:11:00Z">
            <w:trPr>
              <w:trHeight w:val="242"/>
            </w:trPr>
          </w:trPrChange>
        </w:trPr>
        <w:tc>
          <w:tcPr>
            <w:tcW w:w="37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Change w:id="5" w:author="SungKwon Soh" w:date="2025-06-26T21:11:00Z" w16du:dateUtc="2025-06-26T12:11:00Z">
              <w:tcPr>
                <w:tcW w:w="377"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4A7BE60B" w14:textId="77777777" w:rsidR="00C957DA" w:rsidRPr="00DC6634" w:rsidRDefault="00C957DA" w:rsidP="00383224">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CCM</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Change w:id="6" w:author="SungKwon Soh" w:date="2025-06-26T21:11:00Z" w16du:dateUtc="2025-06-26T12:11:00Z">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0E3516FB" w14:textId="77777777" w:rsidR="00C957DA" w:rsidRPr="00DC6634" w:rsidRDefault="00C957DA" w:rsidP="00383224">
            <w:pPr>
              <w:widowControl w:val="0"/>
              <w:adjustRightInd w:val="0"/>
              <w:snapToGrid w:val="0"/>
              <w:jc w:val="center"/>
              <w:rPr>
                <w:rFonts w:asciiTheme="minorHAnsi" w:eastAsia="MS Mincho" w:hAnsiTheme="minorHAnsi" w:cstheme="minorHAnsi"/>
                <w:bCs/>
                <w:kern w:val="2"/>
                <w:lang w:eastAsia="ko-KR"/>
              </w:rPr>
            </w:pPr>
            <w:r w:rsidRPr="00DC6634">
              <w:rPr>
                <w:rFonts w:asciiTheme="minorHAnsi" w:eastAsia="MS Mincho" w:hAnsiTheme="minorHAnsi" w:cstheme="minorHAnsi"/>
                <w:bCs/>
                <w:kern w:val="2"/>
                <w:lang w:eastAsia="ja-JP"/>
              </w:rPr>
              <w:t>Area</w:t>
            </w:r>
            <w:r w:rsidRPr="00DC6634">
              <w:rPr>
                <w:rFonts w:asciiTheme="minorHAnsi" w:eastAsia="MS Mincho" w:hAnsiTheme="minorHAnsi" w:cstheme="minorHAnsi"/>
                <w:bCs/>
                <w:kern w:val="2"/>
                <w:vertAlign w:val="superscript"/>
                <w:lang w:eastAsia="ja-JP"/>
              </w:rPr>
              <w:footnoteReference w:id="3"/>
            </w:r>
          </w:p>
        </w:tc>
        <w:tc>
          <w:tcPr>
            <w:tcW w:w="440"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Change w:id="7" w:author="SungKwon Soh" w:date="2025-06-26T21:11:00Z" w16du:dateUtc="2025-06-26T12:11:00Z">
              <w:tcPr>
                <w:tcW w:w="440"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tcPrChange>
          </w:tcPr>
          <w:p w14:paraId="25BF4CA3" w14:textId="77777777" w:rsidR="00C957DA" w:rsidRPr="00DC6634" w:rsidRDefault="00C957DA" w:rsidP="00383224">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Fishery</w:t>
            </w:r>
          </w:p>
          <w:p w14:paraId="36EBDE8F" w14:textId="77777777" w:rsidR="00C957DA" w:rsidRPr="00DC6634" w:rsidRDefault="00C957DA" w:rsidP="00383224">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(gear type)</w:t>
            </w:r>
          </w:p>
        </w:tc>
        <w:tc>
          <w:tcPr>
            <w:tcW w:w="928" w:type="pct"/>
            <w:gridSpan w:val="3"/>
            <w:tcBorders>
              <w:top w:val="single" w:sz="4" w:space="0" w:color="auto"/>
              <w:left w:val="nil"/>
              <w:bottom w:val="single" w:sz="4" w:space="0" w:color="auto"/>
              <w:right w:val="single" w:sz="4" w:space="0" w:color="auto"/>
            </w:tcBorders>
            <w:shd w:val="clear" w:color="auto" w:fill="D9D9D9"/>
            <w:tcPrChange w:id="8" w:author="SungKwon Soh" w:date="2025-06-26T21:11:00Z" w16du:dateUtc="2025-06-26T12:11:00Z">
              <w:tcPr>
                <w:tcW w:w="928" w:type="pct"/>
                <w:gridSpan w:val="6"/>
                <w:tcBorders>
                  <w:top w:val="single" w:sz="4" w:space="0" w:color="auto"/>
                  <w:left w:val="nil"/>
                  <w:bottom w:val="single" w:sz="4" w:space="0" w:color="auto"/>
                  <w:right w:val="single" w:sz="4" w:space="0" w:color="auto"/>
                </w:tcBorders>
                <w:shd w:val="clear" w:color="auto" w:fill="D9D9D9"/>
              </w:tcPr>
            </w:tcPrChange>
          </w:tcPr>
          <w:p w14:paraId="11C5E985" w14:textId="77777777" w:rsidR="00C957DA" w:rsidRPr="00DC6634" w:rsidRDefault="00C957DA" w:rsidP="00383224">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2008-2010</w:t>
            </w:r>
          </w:p>
          <w:p w14:paraId="38D2CEB5" w14:textId="77777777" w:rsidR="00C957DA" w:rsidRPr="00DC6634" w:rsidRDefault="00C957DA" w:rsidP="00383224">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Average</w:t>
            </w:r>
          </w:p>
        </w:tc>
        <w:tc>
          <w:tcPr>
            <w:tcW w:w="928" w:type="pct"/>
            <w:gridSpan w:val="3"/>
            <w:tcBorders>
              <w:top w:val="single" w:sz="4" w:space="0" w:color="auto"/>
              <w:left w:val="nil"/>
              <w:bottom w:val="single" w:sz="4" w:space="0" w:color="auto"/>
              <w:right w:val="single" w:sz="4" w:space="0" w:color="auto"/>
            </w:tcBorders>
            <w:shd w:val="clear" w:color="auto" w:fill="D9D9D9"/>
            <w:vAlign w:val="center"/>
            <w:tcPrChange w:id="9" w:author="SungKwon Soh" w:date="2025-06-26T21:11:00Z" w16du:dateUtc="2025-06-26T12:11:00Z">
              <w:tcPr>
                <w:tcW w:w="928" w:type="pct"/>
                <w:gridSpan w:val="6"/>
                <w:tcBorders>
                  <w:top w:val="single" w:sz="4" w:space="0" w:color="auto"/>
                  <w:left w:val="nil"/>
                  <w:bottom w:val="single" w:sz="4" w:space="0" w:color="auto"/>
                  <w:right w:val="single" w:sz="4" w:space="0" w:color="auto"/>
                </w:tcBorders>
                <w:shd w:val="clear" w:color="auto" w:fill="D9D9D9"/>
                <w:vAlign w:val="center"/>
              </w:tcPr>
            </w:tcPrChange>
          </w:tcPr>
          <w:p w14:paraId="5A07C294" w14:textId="1660135F" w:rsidR="00C957DA" w:rsidRPr="00DC6634" w:rsidRDefault="00C957DA" w:rsidP="00383224">
            <w:pPr>
              <w:widowControl w:val="0"/>
              <w:adjustRightInd w:val="0"/>
              <w:snapToGrid w:val="0"/>
              <w:jc w:val="center"/>
              <w:rPr>
                <w:rFonts w:asciiTheme="minorHAnsi" w:eastAsiaTheme="minorEastAsia" w:hAnsiTheme="minorHAnsi" w:cstheme="minorHAnsi"/>
                <w:bCs/>
                <w:kern w:val="2"/>
                <w:lang w:eastAsia="ko-KR"/>
              </w:rPr>
            </w:pPr>
            <w:r w:rsidRPr="00DC6634">
              <w:rPr>
                <w:rFonts w:asciiTheme="minorHAnsi" w:eastAsia="MS Mincho" w:hAnsiTheme="minorHAnsi" w:cstheme="minorHAnsi"/>
                <w:bCs/>
                <w:kern w:val="2"/>
                <w:lang w:eastAsia="ja-JP"/>
              </w:rPr>
              <w:t>202</w:t>
            </w:r>
            <w:r w:rsidRPr="00DC6634">
              <w:rPr>
                <w:rFonts w:asciiTheme="minorHAnsi" w:eastAsiaTheme="minorEastAsia" w:hAnsiTheme="minorHAnsi" w:cstheme="minorHAnsi"/>
                <w:bCs/>
                <w:kern w:val="2"/>
                <w:lang w:eastAsia="ko-KR"/>
              </w:rPr>
              <w:t>2</w:t>
            </w:r>
          </w:p>
        </w:tc>
        <w:tc>
          <w:tcPr>
            <w:tcW w:w="929" w:type="pct"/>
            <w:gridSpan w:val="4"/>
            <w:tcBorders>
              <w:top w:val="single" w:sz="4" w:space="0" w:color="auto"/>
              <w:left w:val="nil"/>
              <w:bottom w:val="single" w:sz="4" w:space="0" w:color="auto"/>
              <w:right w:val="single" w:sz="4" w:space="0" w:color="auto"/>
            </w:tcBorders>
            <w:shd w:val="clear" w:color="auto" w:fill="D9D9D9"/>
            <w:vAlign w:val="center"/>
            <w:tcPrChange w:id="10" w:author="SungKwon Soh" w:date="2025-06-26T21:11:00Z" w16du:dateUtc="2025-06-26T12:11:00Z">
              <w:tcPr>
                <w:tcW w:w="929" w:type="pct"/>
                <w:gridSpan w:val="7"/>
                <w:tcBorders>
                  <w:top w:val="single" w:sz="4" w:space="0" w:color="auto"/>
                  <w:left w:val="nil"/>
                  <w:bottom w:val="single" w:sz="4" w:space="0" w:color="auto"/>
                  <w:right w:val="single" w:sz="4" w:space="0" w:color="auto"/>
                </w:tcBorders>
                <w:shd w:val="clear" w:color="auto" w:fill="D9D9D9"/>
                <w:vAlign w:val="center"/>
              </w:tcPr>
            </w:tcPrChange>
          </w:tcPr>
          <w:p w14:paraId="76C08B58" w14:textId="234F9287" w:rsidR="00C957DA" w:rsidRPr="00DC6634" w:rsidRDefault="00C957DA" w:rsidP="00383224">
            <w:pPr>
              <w:widowControl w:val="0"/>
              <w:adjustRightInd w:val="0"/>
              <w:snapToGrid w:val="0"/>
              <w:jc w:val="center"/>
              <w:rPr>
                <w:rFonts w:asciiTheme="minorHAnsi" w:eastAsiaTheme="minorEastAsia" w:hAnsiTheme="minorHAnsi" w:cstheme="minorHAnsi"/>
                <w:bCs/>
                <w:kern w:val="2"/>
                <w:lang w:eastAsia="ko-KR"/>
              </w:rPr>
            </w:pPr>
            <w:r w:rsidRPr="00DC6634">
              <w:rPr>
                <w:rFonts w:asciiTheme="minorHAnsi" w:eastAsia="MS Mincho" w:hAnsiTheme="minorHAnsi" w:cstheme="minorHAnsi"/>
                <w:bCs/>
                <w:kern w:val="2"/>
                <w:lang w:eastAsia="ja-JP"/>
              </w:rPr>
              <w:t>202</w:t>
            </w:r>
            <w:r w:rsidRPr="00DC6634">
              <w:rPr>
                <w:rFonts w:asciiTheme="minorHAnsi" w:eastAsiaTheme="minorEastAsia" w:hAnsiTheme="minorHAnsi" w:cstheme="minorHAnsi"/>
                <w:bCs/>
                <w:kern w:val="2"/>
                <w:lang w:eastAsia="ko-KR"/>
              </w:rPr>
              <w:t>3</w:t>
            </w:r>
          </w:p>
        </w:tc>
        <w:tc>
          <w:tcPr>
            <w:tcW w:w="926" w:type="pct"/>
            <w:gridSpan w:val="3"/>
            <w:tcBorders>
              <w:top w:val="single" w:sz="4" w:space="0" w:color="auto"/>
              <w:left w:val="nil"/>
              <w:bottom w:val="single" w:sz="4" w:space="0" w:color="auto"/>
              <w:right w:val="single" w:sz="4" w:space="0" w:color="auto"/>
            </w:tcBorders>
            <w:shd w:val="clear" w:color="auto" w:fill="D9D9D9"/>
            <w:vAlign w:val="center"/>
            <w:tcPrChange w:id="11" w:author="SungKwon Soh" w:date="2025-06-26T21:11:00Z" w16du:dateUtc="2025-06-26T12:11:00Z">
              <w:tcPr>
                <w:tcW w:w="927" w:type="pct"/>
                <w:gridSpan w:val="5"/>
                <w:tcBorders>
                  <w:top w:val="single" w:sz="4" w:space="0" w:color="auto"/>
                  <w:left w:val="nil"/>
                  <w:bottom w:val="single" w:sz="4" w:space="0" w:color="auto"/>
                  <w:right w:val="single" w:sz="4" w:space="0" w:color="auto"/>
                </w:tcBorders>
                <w:shd w:val="clear" w:color="auto" w:fill="D9D9D9"/>
                <w:vAlign w:val="center"/>
              </w:tcPr>
            </w:tcPrChange>
          </w:tcPr>
          <w:p w14:paraId="05F0FC85" w14:textId="0AE11DF0" w:rsidR="00C957DA" w:rsidRPr="00DC6634" w:rsidRDefault="00C957DA" w:rsidP="00C957DA">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2024</w:t>
            </w:r>
          </w:p>
        </w:tc>
      </w:tr>
      <w:tr w:rsidR="008857C9" w:rsidRPr="00DC6634" w14:paraId="45E6821B" w14:textId="09142867" w:rsidTr="008857C9">
        <w:trPr>
          <w:trHeight w:val="485"/>
          <w:tblHeader/>
        </w:trPr>
        <w:tc>
          <w:tcPr>
            <w:tcW w:w="377" w:type="pct"/>
            <w:vMerge/>
            <w:tcBorders>
              <w:top w:val="single" w:sz="4" w:space="0" w:color="auto"/>
              <w:left w:val="single" w:sz="4" w:space="0" w:color="auto"/>
              <w:bottom w:val="single" w:sz="4" w:space="0" w:color="auto"/>
              <w:right w:val="single" w:sz="4" w:space="0" w:color="auto"/>
            </w:tcBorders>
            <w:vAlign w:val="center"/>
            <w:hideMark/>
          </w:tcPr>
          <w:p w14:paraId="6C10845B" w14:textId="77777777" w:rsidR="00C957DA" w:rsidRPr="00DC6634" w:rsidRDefault="00C957DA" w:rsidP="00C957DA">
            <w:pPr>
              <w:widowControl w:val="0"/>
              <w:jc w:val="center"/>
              <w:rPr>
                <w:rFonts w:asciiTheme="minorHAnsi" w:eastAsia="MS Mincho" w:hAnsiTheme="minorHAnsi" w:cstheme="minorHAnsi"/>
                <w:bCs/>
                <w:kern w:val="2"/>
                <w:lang w:eastAsia="ja-JP"/>
              </w:rPr>
            </w:pPr>
          </w:p>
        </w:tc>
        <w:tc>
          <w:tcPr>
            <w:tcW w:w="472" w:type="pct"/>
            <w:vMerge/>
            <w:tcBorders>
              <w:top w:val="single" w:sz="4" w:space="0" w:color="auto"/>
              <w:left w:val="single" w:sz="4" w:space="0" w:color="auto"/>
              <w:bottom w:val="single" w:sz="4" w:space="0" w:color="auto"/>
              <w:right w:val="single" w:sz="4" w:space="0" w:color="auto"/>
            </w:tcBorders>
            <w:vAlign w:val="center"/>
            <w:hideMark/>
          </w:tcPr>
          <w:p w14:paraId="50B295FD" w14:textId="77777777" w:rsidR="00C957DA" w:rsidRPr="00DC6634" w:rsidRDefault="00C957DA" w:rsidP="00C957DA">
            <w:pPr>
              <w:widowControl w:val="0"/>
              <w:jc w:val="center"/>
              <w:rPr>
                <w:rFonts w:asciiTheme="minorHAnsi" w:eastAsia="MS Mincho" w:hAnsiTheme="minorHAnsi" w:cstheme="minorHAnsi"/>
                <w:bCs/>
                <w:kern w:val="2"/>
                <w:lang w:eastAsia="ko-KR"/>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14:paraId="6E30D95C" w14:textId="77777777" w:rsidR="00C957DA" w:rsidRPr="00DC6634" w:rsidRDefault="00C957DA" w:rsidP="00C957DA">
            <w:pPr>
              <w:widowControl w:val="0"/>
              <w:jc w:val="center"/>
              <w:rPr>
                <w:rFonts w:asciiTheme="minorHAnsi" w:eastAsia="MS Mincho" w:hAnsiTheme="minorHAnsi" w:cstheme="minorHAnsi"/>
                <w:bCs/>
                <w:kern w:val="2"/>
                <w:lang w:eastAsia="ko-KR"/>
              </w:rPr>
            </w:pPr>
          </w:p>
        </w:tc>
        <w:tc>
          <w:tcPr>
            <w:tcW w:w="309" w:type="pct"/>
            <w:tcBorders>
              <w:top w:val="single" w:sz="4" w:space="0" w:color="auto"/>
              <w:left w:val="nil"/>
              <w:bottom w:val="single" w:sz="4" w:space="0" w:color="auto"/>
              <w:right w:val="single" w:sz="4" w:space="0" w:color="auto"/>
            </w:tcBorders>
            <w:shd w:val="clear" w:color="auto" w:fill="D9D9D9"/>
            <w:vAlign w:val="center"/>
          </w:tcPr>
          <w:p w14:paraId="630F7F14" w14:textId="77777777" w:rsidR="00C957DA" w:rsidRPr="00DC6634" w:rsidRDefault="00C957DA" w:rsidP="00C957DA">
            <w:pPr>
              <w:widowControl w:val="0"/>
              <w:adjustRightInd w:val="0"/>
              <w:snapToGrid w:val="0"/>
              <w:ind w:left="-112" w:right="-55"/>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Catch (t)</w:t>
            </w:r>
          </w:p>
        </w:tc>
        <w:tc>
          <w:tcPr>
            <w:tcW w:w="3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48B0864" w14:textId="77777777" w:rsidR="00C957DA" w:rsidRPr="00DC6634" w:rsidRDefault="00C957DA" w:rsidP="00C957DA">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No. of vessels</w:t>
            </w:r>
          </w:p>
        </w:tc>
        <w:tc>
          <w:tcPr>
            <w:tcW w:w="310" w:type="pct"/>
            <w:tcBorders>
              <w:top w:val="single" w:sz="4" w:space="0" w:color="auto"/>
              <w:left w:val="nil"/>
              <w:bottom w:val="single" w:sz="4" w:space="0" w:color="auto"/>
              <w:right w:val="single" w:sz="4" w:space="0" w:color="auto"/>
            </w:tcBorders>
            <w:shd w:val="clear" w:color="auto" w:fill="D9D9D9"/>
            <w:vAlign w:val="center"/>
            <w:hideMark/>
          </w:tcPr>
          <w:p w14:paraId="27554325" w14:textId="77777777" w:rsidR="00C957DA" w:rsidRPr="00DC6634" w:rsidRDefault="00C957DA" w:rsidP="00C957DA">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Fishing days</w:t>
            </w:r>
            <w:r w:rsidRPr="00DC6634">
              <w:rPr>
                <w:rFonts w:asciiTheme="minorHAnsi" w:eastAsia="MS Mincho" w:hAnsiTheme="minorHAnsi" w:cstheme="minorHAnsi"/>
                <w:bCs/>
                <w:kern w:val="2"/>
                <w:vertAlign w:val="superscript"/>
                <w:lang w:eastAsia="ja-JP"/>
              </w:rPr>
              <w:footnoteReference w:id="4"/>
            </w:r>
          </w:p>
        </w:tc>
        <w:tc>
          <w:tcPr>
            <w:tcW w:w="309" w:type="pct"/>
            <w:tcBorders>
              <w:top w:val="single" w:sz="4" w:space="0" w:color="auto"/>
              <w:left w:val="single" w:sz="4" w:space="0" w:color="auto"/>
              <w:bottom w:val="single" w:sz="4" w:space="0" w:color="auto"/>
              <w:right w:val="single" w:sz="4" w:space="0" w:color="auto"/>
            </w:tcBorders>
            <w:shd w:val="clear" w:color="auto" w:fill="D9D9D9"/>
            <w:vAlign w:val="center"/>
          </w:tcPr>
          <w:p w14:paraId="509D2408" w14:textId="27A19B2C" w:rsidR="00C957DA" w:rsidRPr="00DC6634" w:rsidRDefault="00C957DA" w:rsidP="00C957DA">
            <w:pPr>
              <w:widowControl w:val="0"/>
              <w:adjustRightInd w:val="0"/>
              <w:snapToGrid w:val="0"/>
              <w:ind w:left="-63" w:right="-105"/>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Catch (t)</w:t>
            </w:r>
          </w:p>
        </w:tc>
        <w:tc>
          <w:tcPr>
            <w:tcW w:w="3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7C144F" w14:textId="77777777" w:rsidR="00C957DA" w:rsidRPr="00DC6634" w:rsidRDefault="00C957DA" w:rsidP="00C957DA">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No. of vessels</w:t>
            </w:r>
          </w:p>
        </w:tc>
        <w:tc>
          <w:tcPr>
            <w:tcW w:w="310" w:type="pct"/>
            <w:tcBorders>
              <w:top w:val="single" w:sz="4" w:space="0" w:color="auto"/>
              <w:left w:val="nil"/>
              <w:bottom w:val="single" w:sz="4" w:space="0" w:color="auto"/>
              <w:right w:val="single" w:sz="4" w:space="0" w:color="auto"/>
            </w:tcBorders>
            <w:shd w:val="clear" w:color="auto" w:fill="D9D9D9"/>
            <w:vAlign w:val="center"/>
            <w:hideMark/>
          </w:tcPr>
          <w:p w14:paraId="324F9BFD" w14:textId="77777777" w:rsidR="00C957DA" w:rsidRPr="00DC6634" w:rsidRDefault="00C957DA" w:rsidP="00C957DA">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 xml:space="preserve">Fishing days </w:t>
            </w:r>
          </w:p>
        </w:tc>
        <w:tc>
          <w:tcPr>
            <w:tcW w:w="309" w:type="pct"/>
            <w:tcBorders>
              <w:bottom w:val="single" w:sz="4" w:space="0" w:color="auto"/>
              <w:right w:val="single" w:sz="4" w:space="0" w:color="auto"/>
            </w:tcBorders>
            <w:shd w:val="clear" w:color="auto" w:fill="D9D9D9"/>
            <w:vAlign w:val="center"/>
          </w:tcPr>
          <w:p w14:paraId="70EC3C60" w14:textId="0507559F" w:rsidR="00C957DA" w:rsidRPr="00DC6634" w:rsidRDefault="00C957DA" w:rsidP="00C957DA">
            <w:pPr>
              <w:widowControl w:val="0"/>
              <w:adjustRightInd w:val="0"/>
              <w:snapToGrid w:val="0"/>
              <w:ind w:left="-87" w:right="-80"/>
              <w:jc w:val="center"/>
              <w:rPr>
                <w:rFonts w:asciiTheme="minorHAnsi" w:eastAsia="MS Mincho" w:hAnsiTheme="minorHAnsi" w:cstheme="minorHAnsi"/>
                <w:kern w:val="2"/>
                <w:lang w:eastAsia="ja-JP"/>
              </w:rPr>
            </w:pPr>
            <w:r w:rsidRPr="00DC6634">
              <w:rPr>
                <w:rFonts w:asciiTheme="minorHAnsi" w:eastAsia="MS Mincho" w:hAnsiTheme="minorHAnsi" w:cstheme="minorHAnsi"/>
                <w:bCs/>
                <w:kern w:val="2"/>
                <w:lang w:eastAsia="ja-JP"/>
              </w:rPr>
              <w:t>Catch (t)</w:t>
            </w:r>
          </w:p>
        </w:tc>
        <w:tc>
          <w:tcPr>
            <w:tcW w:w="309" w:type="pct"/>
            <w:tcBorders>
              <w:left w:val="single" w:sz="4" w:space="0" w:color="auto"/>
              <w:bottom w:val="single" w:sz="4" w:space="0" w:color="auto"/>
              <w:right w:val="single" w:sz="4" w:space="0" w:color="auto"/>
            </w:tcBorders>
            <w:shd w:val="clear" w:color="auto" w:fill="D9D9D9"/>
            <w:vAlign w:val="center"/>
          </w:tcPr>
          <w:p w14:paraId="31D5275C" w14:textId="77777777" w:rsidR="00C957DA" w:rsidRPr="00DC6634" w:rsidRDefault="00C957DA" w:rsidP="00C957DA">
            <w:pPr>
              <w:widowControl w:val="0"/>
              <w:jc w:val="center"/>
              <w:rPr>
                <w:rFonts w:asciiTheme="minorHAnsi" w:eastAsia="MS Mincho" w:hAnsiTheme="minorHAnsi" w:cstheme="minorHAnsi"/>
                <w:kern w:val="2"/>
                <w:lang w:eastAsia="ja-JP"/>
              </w:rPr>
            </w:pPr>
            <w:r w:rsidRPr="00DC6634">
              <w:rPr>
                <w:rFonts w:asciiTheme="minorHAnsi" w:eastAsia="MS Mincho" w:hAnsiTheme="minorHAnsi" w:cstheme="minorHAnsi"/>
                <w:bCs/>
                <w:kern w:val="2"/>
                <w:lang w:eastAsia="ja-JP"/>
              </w:rPr>
              <w:t>No. of vessels</w:t>
            </w:r>
          </w:p>
        </w:tc>
        <w:tc>
          <w:tcPr>
            <w:tcW w:w="309" w:type="pct"/>
            <w:tcBorders>
              <w:left w:val="single" w:sz="4" w:space="0" w:color="auto"/>
              <w:bottom w:val="single" w:sz="4" w:space="0" w:color="auto"/>
              <w:right w:val="single" w:sz="4" w:space="0" w:color="auto"/>
            </w:tcBorders>
            <w:shd w:val="clear" w:color="auto" w:fill="D9D9D9"/>
            <w:vAlign w:val="center"/>
          </w:tcPr>
          <w:p w14:paraId="7F8FACD6" w14:textId="77777777" w:rsidR="00C957DA" w:rsidRPr="00DC6634" w:rsidRDefault="00C957DA" w:rsidP="00C957DA">
            <w:pPr>
              <w:widowControl w:val="0"/>
              <w:jc w:val="center"/>
              <w:rPr>
                <w:rFonts w:asciiTheme="minorHAnsi" w:eastAsia="MS Mincho" w:hAnsiTheme="minorHAnsi" w:cstheme="minorHAnsi"/>
                <w:kern w:val="2"/>
                <w:lang w:eastAsia="ja-JP"/>
              </w:rPr>
            </w:pPr>
            <w:r w:rsidRPr="00DC6634">
              <w:rPr>
                <w:rFonts w:asciiTheme="minorHAnsi" w:eastAsia="MS Mincho" w:hAnsiTheme="minorHAnsi" w:cstheme="minorHAnsi"/>
                <w:bCs/>
                <w:kern w:val="2"/>
                <w:lang w:eastAsia="ja-JP"/>
              </w:rPr>
              <w:t>Fishing days</w:t>
            </w:r>
          </w:p>
        </w:tc>
        <w:tc>
          <w:tcPr>
            <w:tcW w:w="310" w:type="pct"/>
            <w:gridSpan w:val="2"/>
            <w:tcBorders>
              <w:left w:val="single" w:sz="4" w:space="0" w:color="auto"/>
              <w:bottom w:val="single" w:sz="4" w:space="0" w:color="auto"/>
              <w:right w:val="single" w:sz="4" w:space="0" w:color="auto"/>
            </w:tcBorders>
            <w:shd w:val="clear" w:color="auto" w:fill="D9D9D9"/>
            <w:vAlign w:val="center"/>
          </w:tcPr>
          <w:p w14:paraId="655E9FBA" w14:textId="6D55E7FB" w:rsidR="00C957DA" w:rsidRPr="00DC6634" w:rsidRDefault="00C957DA" w:rsidP="00C957DA">
            <w:pPr>
              <w:widowControl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Catch (t)</w:t>
            </w:r>
          </w:p>
        </w:tc>
        <w:tc>
          <w:tcPr>
            <w:tcW w:w="309" w:type="pct"/>
            <w:tcBorders>
              <w:left w:val="single" w:sz="4" w:space="0" w:color="auto"/>
              <w:bottom w:val="single" w:sz="4" w:space="0" w:color="auto"/>
              <w:right w:val="single" w:sz="4" w:space="0" w:color="auto"/>
            </w:tcBorders>
            <w:shd w:val="clear" w:color="auto" w:fill="D9D9D9"/>
            <w:vAlign w:val="center"/>
          </w:tcPr>
          <w:p w14:paraId="7A229821" w14:textId="13B1689F" w:rsidR="00C957DA" w:rsidRPr="00DC6634" w:rsidRDefault="00C957DA" w:rsidP="00C957DA">
            <w:pPr>
              <w:widowControl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No. of vessels</w:t>
            </w:r>
          </w:p>
        </w:tc>
        <w:tc>
          <w:tcPr>
            <w:tcW w:w="309" w:type="pct"/>
            <w:tcBorders>
              <w:left w:val="single" w:sz="4" w:space="0" w:color="auto"/>
              <w:bottom w:val="single" w:sz="4" w:space="0" w:color="auto"/>
              <w:right w:val="single" w:sz="4" w:space="0" w:color="auto"/>
            </w:tcBorders>
            <w:shd w:val="clear" w:color="auto" w:fill="D9D9D9"/>
            <w:vAlign w:val="center"/>
          </w:tcPr>
          <w:p w14:paraId="1C3329F8" w14:textId="1807468C" w:rsidR="00C957DA" w:rsidRPr="00DC6634" w:rsidRDefault="00C957DA" w:rsidP="00C957DA">
            <w:pPr>
              <w:widowControl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Cs/>
                <w:kern w:val="2"/>
                <w:lang w:eastAsia="ja-JP"/>
              </w:rPr>
              <w:t>Fishing days</w:t>
            </w:r>
          </w:p>
        </w:tc>
      </w:tr>
      <w:tr w:rsidR="008857C9" w:rsidRPr="00DC6634" w14:paraId="72FAE3BC" w14:textId="71DDCBDC" w:rsidTr="0054032C">
        <w:trPr>
          <w:trHeight w:val="85"/>
          <w:trPrChange w:id="12" w:author="SungKwon Soh" w:date="2025-06-27T19:23:00Z" w16du:dateUtc="2025-06-27T10:23:00Z">
            <w:trPr>
              <w:trHeight w:val="85"/>
            </w:trPr>
          </w:trPrChange>
        </w:trPr>
        <w:tc>
          <w:tcPr>
            <w:tcW w:w="377" w:type="pct"/>
            <w:vMerge w:val="restart"/>
            <w:tcBorders>
              <w:top w:val="single" w:sz="4" w:space="0" w:color="auto"/>
              <w:left w:val="single" w:sz="4" w:space="0" w:color="auto"/>
              <w:right w:val="single" w:sz="4" w:space="0" w:color="auto"/>
            </w:tcBorders>
            <w:shd w:val="clear" w:color="auto" w:fill="auto"/>
            <w:noWrap/>
            <w:vAlign w:val="center"/>
            <w:tcPrChange w:id="13" w:author="SungKwon Soh" w:date="2025-06-27T19:23:00Z" w16du:dateUtc="2025-06-27T10:23:00Z">
              <w:tcPr>
                <w:tcW w:w="377" w:type="pct"/>
                <w:vMerge w:val="restart"/>
                <w:tcBorders>
                  <w:top w:val="single" w:sz="4" w:space="0" w:color="auto"/>
                  <w:left w:val="single" w:sz="4" w:space="0" w:color="auto"/>
                  <w:right w:val="single" w:sz="4" w:space="0" w:color="auto"/>
                </w:tcBorders>
                <w:shd w:val="clear" w:color="auto" w:fill="auto"/>
                <w:noWrap/>
                <w:vAlign w:val="center"/>
              </w:tcPr>
            </w:tcPrChange>
          </w:tcPr>
          <w:p w14:paraId="50C60C9B" w14:textId="77777777" w:rsidR="008857C9" w:rsidRPr="008857C9" w:rsidRDefault="008857C9" w:rsidP="008857C9">
            <w:pPr>
              <w:widowControl w:val="0"/>
              <w:adjustRightInd w:val="0"/>
              <w:snapToGrid w:val="0"/>
              <w:jc w:val="center"/>
              <w:rPr>
                <w:rFonts w:asciiTheme="minorHAnsi" w:eastAsia="MS Mincho" w:hAnsiTheme="minorHAnsi" w:cstheme="minorHAnsi"/>
                <w:bCs/>
                <w:kern w:val="2"/>
                <w:lang w:eastAsia="ko-KR"/>
              </w:rPr>
            </w:pPr>
            <w:r w:rsidRPr="008857C9">
              <w:rPr>
                <w:rFonts w:asciiTheme="minorHAnsi" w:eastAsia="MS Mincho" w:hAnsiTheme="minorHAnsi" w:cstheme="minorHAnsi"/>
                <w:bCs/>
                <w:kern w:val="2"/>
                <w:lang w:eastAsia="ko-KR"/>
              </w:rPr>
              <w:t>Japan</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4" w:author="SungKwon Soh" w:date="2025-06-27T19:23:00Z" w16du:dateUtc="2025-06-27T10:23:00Z">
              <w:tcPr>
                <w:tcW w:w="47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0C12F08" w14:textId="02982A0F"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r w:rsidRPr="008857C9">
              <w:rPr>
                <w:rFonts w:asciiTheme="minorHAnsi" w:eastAsia="Yu Mincho" w:hAnsiTheme="minorHAnsi" w:cstheme="minorHAnsi"/>
                <w:shd w:val="clear" w:color="auto" w:fill="FFFFFF"/>
                <w:lang w:eastAsia="ja-JP"/>
                <w:rPrChange w:id="15" w:author="SungKwon Soh" w:date="2025-06-27T19:24:00Z" w16du:dateUtc="2025-06-27T10:24:00Z">
                  <w:rPr>
                    <w:rFonts w:eastAsia="Yu Mincho"/>
                    <w:shd w:val="clear" w:color="auto" w:fill="FFFFFF"/>
                    <w:lang w:eastAsia="ja-JP"/>
                  </w:rPr>
                </w:rPrChange>
              </w:rPr>
              <w:t xml:space="preserve">CA </w:t>
            </w:r>
            <w:r w:rsidRPr="008857C9">
              <w:rPr>
                <w:rFonts w:asciiTheme="minorHAnsi" w:hAnsiTheme="minorHAnsi" w:cstheme="minorHAnsi"/>
                <w:shd w:val="clear" w:color="auto" w:fill="FFFFFF"/>
                <w:rPrChange w:id="16" w:author="SungKwon Soh" w:date="2025-06-27T19:24:00Z" w16du:dateUtc="2025-06-27T10:24:00Z">
                  <w:rPr>
                    <w:shd w:val="clear" w:color="auto" w:fill="FFFFFF"/>
                  </w:rPr>
                </w:rPrChange>
              </w:rPr>
              <w:t>North Pacific Ocean</w:t>
            </w: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Change w:id="17" w:author="SungKwon Soh" w:date="2025-06-27T19:23:00Z" w16du:dateUtc="2025-06-27T10:23:00Z">
              <w:tcPr>
                <w:tcW w:w="440"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E35FB2F" w14:textId="63680875"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r w:rsidRPr="008857C9">
              <w:rPr>
                <w:rFonts w:asciiTheme="minorHAnsi" w:eastAsia="MS Mincho" w:hAnsiTheme="minorHAnsi" w:cstheme="minorHAnsi"/>
                <w:kern w:val="2"/>
                <w:lang w:eastAsia="ja-JP"/>
              </w:rPr>
              <w:t>Drift gillnet</w:t>
            </w:r>
          </w:p>
        </w:tc>
        <w:tc>
          <w:tcPr>
            <w:tcW w:w="309" w:type="pct"/>
            <w:tcBorders>
              <w:top w:val="single" w:sz="4" w:space="0" w:color="auto"/>
              <w:left w:val="single" w:sz="4" w:space="0" w:color="auto"/>
              <w:bottom w:val="single" w:sz="4" w:space="0" w:color="auto"/>
              <w:right w:val="single" w:sz="4" w:space="0" w:color="auto"/>
            </w:tcBorders>
            <w:shd w:val="clear" w:color="auto" w:fill="EDEDED" w:themeFill="accent3" w:themeFillTint="33"/>
            <w:tcPrChange w:id="18"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tcPrChange>
          </w:tcPr>
          <w:p w14:paraId="47F1F32C" w14:textId="1083D2C5"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19" w:author="SungKwon Soh" w:date="2025-06-27T19:23:00Z" w16du:dateUtc="2025-06-27T10:23:00Z">
              <w:r w:rsidRPr="008857C9">
                <w:rPr>
                  <w:rFonts w:asciiTheme="minorHAnsi" w:hAnsiTheme="minorHAnsi" w:cstheme="minorHAnsi"/>
                  <w:rPrChange w:id="20" w:author="SungKwon Soh" w:date="2025-06-27T19:24:00Z" w16du:dateUtc="2025-06-27T10:24:00Z">
                    <w:rPr/>
                  </w:rPrChange>
                </w:rPr>
                <w:t>608</w:t>
              </w:r>
            </w:ins>
          </w:p>
        </w:tc>
        <w:tc>
          <w:tcPr>
            <w:tcW w:w="309"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tcPrChange w:id="21"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tcPr>
            </w:tcPrChange>
          </w:tcPr>
          <w:p w14:paraId="280AADB3" w14:textId="2C398F1B"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22" w:author="SungKwon Soh" w:date="2025-06-27T19:23:00Z" w16du:dateUtc="2025-06-27T10:23:00Z">
              <w:r w:rsidRPr="008857C9">
                <w:rPr>
                  <w:rFonts w:asciiTheme="minorHAnsi" w:hAnsiTheme="minorHAnsi" w:cstheme="minorHAnsi"/>
                  <w:rPrChange w:id="23" w:author="SungKwon Soh" w:date="2025-06-27T19:24:00Z" w16du:dateUtc="2025-06-27T10:24:00Z">
                    <w:rPr/>
                  </w:rPrChange>
                </w:rPr>
                <w:t>139</w:t>
              </w:r>
            </w:ins>
          </w:p>
        </w:tc>
        <w:tc>
          <w:tcPr>
            <w:tcW w:w="310"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tcPrChange w:id="24"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tcPr>
            </w:tcPrChange>
          </w:tcPr>
          <w:p w14:paraId="3CB66B91" w14:textId="3733D9D9"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25" w:author="SungKwon Soh" w:date="2025-06-27T19:23:00Z" w16du:dateUtc="2025-06-27T10:23:00Z">
              <w:r w:rsidRPr="008857C9">
                <w:rPr>
                  <w:rFonts w:asciiTheme="minorHAnsi" w:hAnsiTheme="minorHAnsi" w:cstheme="minorHAnsi"/>
                  <w:rPrChange w:id="26" w:author="SungKwon Soh" w:date="2025-06-27T19:24:00Z" w16du:dateUtc="2025-06-27T10:24:00Z">
                    <w:rPr/>
                  </w:rPrChange>
                </w:rPr>
                <w:t>3,593</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7"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56CA06D" w14:textId="5B3927E8" w:rsidR="008857C9" w:rsidRPr="008857C9" w:rsidRDefault="008857C9" w:rsidP="008857C9">
            <w:pPr>
              <w:widowControl w:val="0"/>
              <w:adjustRightInd w:val="0"/>
              <w:snapToGrid w:val="0"/>
              <w:jc w:val="right"/>
              <w:rPr>
                <w:rFonts w:asciiTheme="minorHAnsi" w:eastAsiaTheme="minorEastAsia" w:hAnsiTheme="minorHAnsi" w:cstheme="minorHAnsi"/>
                <w:kern w:val="2"/>
                <w:lang w:eastAsia="ko-KR"/>
              </w:rPr>
            </w:pPr>
            <w:ins w:id="28" w:author="SungKwon Soh" w:date="2025-06-27T19:23:00Z" w16du:dateUtc="2025-06-27T10:23:00Z">
              <w:r w:rsidRPr="008857C9">
                <w:rPr>
                  <w:rFonts w:asciiTheme="minorHAnsi" w:hAnsiTheme="minorHAnsi" w:cstheme="minorHAnsi"/>
                  <w:rPrChange w:id="29" w:author="SungKwon Soh" w:date="2025-06-27T19:24:00Z" w16du:dateUtc="2025-06-27T10:24:00Z">
                    <w:rPr/>
                  </w:rPrChange>
                </w:rPr>
                <w:t>459</w:t>
              </w:r>
            </w:ins>
          </w:p>
        </w:tc>
        <w:tc>
          <w:tcPr>
            <w:tcW w:w="309" w:type="pct"/>
            <w:tcBorders>
              <w:top w:val="single" w:sz="4" w:space="0" w:color="auto"/>
              <w:left w:val="single" w:sz="4" w:space="0" w:color="auto"/>
              <w:bottom w:val="single" w:sz="4" w:space="0" w:color="auto"/>
              <w:right w:val="single" w:sz="4" w:space="0" w:color="auto"/>
            </w:tcBorders>
            <w:shd w:val="clear" w:color="auto" w:fill="auto"/>
            <w:noWrap/>
            <w:tcPrChange w:id="30"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532F5E" w14:textId="3ABCD376"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31" w:author="SungKwon Soh" w:date="2025-06-27T19:23:00Z" w16du:dateUtc="2025-06-27T10:23:00Z">
              <w:r w:rsidRPr="008857C9">
                <w:rPr>
                  <w:rFonts w:asciiTheme="minorHAnsi" w:hAnsiTheme="minorHAnsi" w:cstheme="minorHAnsi"/>
                  <w:rPrChange w:id="32" w:author="SungKwon Soh" w:date="2025-06-27T19:24:00Z" w16du:dateUtc="2025-06-27T10:24:00Z">
                    <w:rPr/>
                  </w:rPrChange>
                </w:rPr>
                <w:t>54</w:t>
              </w:r>
            </w:ins>
          </w:p>
        </w:tc>
        <w:tc>
          <w:tcPr>
            <w:tcW w:w="310" w:type="pct"/>
            <w:tcBorders>
              <w:top w:val="single" w:sz="4" w:space="0" w:color="auto"/>
              <w:left w:val="single" w:sz="4" w:space="0" w:color="auto"/>
              <w:bottom w:val="single" w:sz="4" w:space="0" w:color="auto"/>
              <w:right w:val="single" w:sz="4" w:space="0" w:color="auto"/>
            </w:tcBorders>
            <w:shd w:val="clear" w:color="auto" w:fill="auto"/>
            <w:noWrap/>
            <w:tcPrChange w:id="33"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94D04B7" w14:textId="79092A15" w:rsidR="008857C9" w:rsidRPr="008857C9" w:rsidRDefault="008857C9" w:rsidP="008857C9">
            <w:pPr>
              <w:widowControl w:val="0"/>
              <w:adjustRightInd w:val="0"/>
              <w:snapToGrid w:val="0"/>
              <w:jc w:val="right"/>
              <w:rPr>
                <w:rFonts w:asciiTheme="minorHAnsi" w:eastAsia="MS Mincho" w:hAnsiTheme="minorHAnsi" w:cstheme="minorHAnsi"/>
                <w:kern w:val="2"/>
                <w:lang w:eastAsia="ko-KR"/>
              </w:rPr>
            </w:pPr>
            <w:ins w:id="34" w:author="SungKwon Soh" w:date="2025-06-27T19:23:00Z" w16du:dateUtc="2025-06-27T10:23:00Z">
              <w:r w:rsidRPr="008857C9">
                <w:rPr>
                  <w:rFonts w:asciiTheme="minorHAnsi" w:hAnsiTheme="minorHAnsi" w:cstheme="minorHAnsi"/>
                  <w:rPrChange w:id="35" w:author="SungKwon Soh" w:date="2025-06-27T19:24:00Z" w16du:dateUtc="2025-06-27T10:24:00Z">
                    <w:rPr/>
                  </w:rPrChange>
                </w:rPr>
                <w:t>917(*)</w:t>
              </w:r>
            </w:ins>
          </w:p>
        </w:tc>
        <w:tc>
          <w:tcPr>
            <w:tcW w:w="309" w:type="pct"/>
            <w:tcBorders>
              <w:top w:val="single" w:sz="4" w:space="0" w:color="auto"/>
              <w:bottom w:val="single" w:sz="4" w:space="0" w:color="auto"/>
              <w:right w:val="single" w:sz="4" w:space="0" w:color="auto"/>
            </w:tcBorders>
            <w:shd w:val="clear" w:color="auto" w:fill="auto"/>
            <w:tcPrChange w:id="36" w:author="SungKwon Soh" w:date="2025-06-27T19:23:00Z" w16du:dateUtc="2025-06-27T10:23: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3ABA929C" w14:textId="6FA06E1F" w:rsidR="008857C9" w:rsidRPr="008857C9" w:rsidRDefault="008857C9" w:rsidP="008857C9">
            <w:pPr>
              <w:widowControl w:val="0"/>
              <w:jc w:val="right"/>
              <w:rPr>
                <w:rFonts w:asciiTheme="minorHAnsi" w:eastAsia="MS Mincho" w:hAnsiTheme="minorHAnsi" w:cstheme="minorHAnsi"/>
                <w:kern w:val="2"/>
                <w:lang w:eastAsia="ja-JP"/>
              </w:rPr>
            </w:pPr>
            <w:ins w:id="37" w:author="SungKwon Soh" w:date="2025-06-27T19:23:00Z" w16du:dateUtc="2025-06-27T10:23:00Z">
              <w:r w:rsidRPr="008857C9">
                <w:rPr>
                  <w:rFonts w:asciiTheme="minorHAnsi" w:eastAsia="Yu Mincho" w:hAnsiTheme="minorHAnsi" w:cstheme="minorHAnsi"/>
                  <w:lang w:eastAsia="ja-JP"/>
                  <w:rPrChange w:id="38" w:author="SungKwon Soh" w:date="2025-06-27T19:24:00Z" w16du:dateUtc="2025-06-27T10:24:00Z">
                    <w:rPr>
                      <w:rFonts w:eastAsia="Yu Mincho"/>
                      <w:lang w:eastAsia="ja-JP"/>
                    </w:rPr>
                  </w:rPrChange>
                </w:rPr>
                <w:t>631</w:t>
              </w:r>
              <w:r w:rsidRPr="008857C9">
                <w:rPr>
                  <w:rFonts w:asciiTheme="minorHAnsi" w:hAnsiTheme="minorHAnsi" w:cstheme="minorHAnsi"/>
                  <w:rPrChange w:id="39"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40"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973201" w14:textId="78AD9D42" w:rsidR="008857C9" w:rsidRPr="008857C9" w:rsidRDefault="008857C9" w:rsidP="008857C9">
            <w:pPr>
              <w:widowControl w:val="0"/>
              <w:jc w:val="right"/>
              <w:rPr>
                <w:rFonts w:asciiTheme="minorHAnsi" w:eastAsia="MS Mincho" w:hAnsiTheme="minorHAnsi" w:cstheme="minorHAnsi"/>
                <w:kern w:val="2"/>
                <w:lang w:eastAsia="ja-JP"/>
              </w:rPr>
            </w:pPr>
            <w:ins w:id="41" w:author="SungKwon Soh" w:date="2025-06-27T19:23:00Z" w16du:dateUtc="2025-06-27T10:23:00Z">
              <w:r w:rsidRPr="008857C9">
                <w:rPr>
                  <w:rFonts w:asciiTheme="minorHAnsi" w:hAnsiTheme="minorHAnsi" w:cstheme="minorHAnsi"/>
                  <w:rPrChange w:id="42" w:author="SungKwon Soh" w:date="2025-06-27T19:24:00Z" w16du:dateUtc="2025-06-27T10:24:00Z">
                    <w:rPr/>
                  </w:rPrChange>
                </w:rPr>
                <w:t>49</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43"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D662735" w14:textId="3776F2E0" w:rsidR="008857C9" w:rsidRPr="008857C9" w:rsidRDefault="008857C9" w:rsidP="008857C9">
            <w:pPr>
              <w:widowControl w:val="0"/>
              <w:jc w:val="right"/>
              <w:rPr>
                <w:rFonts w:asciiTheme="minorHAnsi" w:eastAsia="MS Mincho" w:hAnsiTheme="minorHAnsi" w:cstheme="minorHAnsi"/>
                <w:kern w:val="2"/>
                <w:lang w:eastAsia="ja-JP"/>
              </w:rPr>
            </w:pPr>
            <w:ins w:id="44" w:author="SungKwon Soh" w:date="2025-06-27T19:23:00Z" w16du:dateUtc="2025-06-27T10:23:00Z">
              <w:r w:rsidRPr="008857C9">
                <w:rPr>
                  <w:rFonts w:asciiTheme="minorHAnsi" w:hAnsiTheme="minorHAnsi" w:cstheme="minorHAnsi"/>
                  <w:rPrChange w:id="45" w:author="SungKwon Soh" w:date="2025-06-27T19:24:00Z" w16du:dateUtc="2025-06-27T10:24:00Z">
                    <w:rPr/>
                  </w:rPrChange>
                </w:rPr>
                <w:t>832(*)</w:t>
              </w:r>
            </w:ins>
          </w:p>
        </w:tc>
        <w:tc>
          <w:tcPr>
            <w:tcW w:w="310" w:type="pct"/>
            <w:gridSpan w:val="2"/>
            <w:tcBorders>
              <w:top w:val="single" w:sz="4" w:space="0" w:color="auto"/>
              <w:left w:val="single" w:sz="4" w:space="0" w:color="auto"/>
              <w:bottom w:val="single" w:sz="4" w:space="0" w:color="auto"/>
              <w:right w:val="single" w:sz="4" w:space="0" w:color="auto"/>
            </w:tcBorders>
            <w:tcPrChange w:id="46" w:author="SungKwon Soh" w:date="2025-06-27T19:23:00Z" w16du:dateUtc="2025-06-27T10:23:00Z">
              <w:tcPr>
                <w:tcW w:w="310" w:type="pct"/>
                <w:gridSpan w:val="3"/>
                <w:tcBorders>
                  <w:top w:val="single" w:sz="4" w:space="0" w:color="auto"/>
                  <w:left w:val="single" w:sz="4" w:space="0" w:color="auto"/>
                  <w:bottom w:val="single" w:sz="4" w:space="0" w:color="auto"/>
                  <w:right w:val="single" w:sz="4" w:space="0" w:color="auto"/>
                </w:tcBorders>
              </w:tcPr>
            </w:tcPrChange>
          </w:tcPr>
          <w:p w14:paraId="64E29CAC" w14:textId="695045A0" w:rsidR="008857C9" w:rsidRPr="008857C9" w:rsidRDefault="008857C9" w:rsidP="008857C9">
            <w:pPr>
              <w:widowControl w:val="0"/>
              <w:jc w:val="right"/>
              <w:rPr>
                <w:rFonts w:asciiTheme="minorHAnsi" w:eastAsia="MS Mincho" w:hAnsiTheme="minorHAnsi" w:cstheme="minorHAnsi"/>
                <w:kern w:val="2"/>
                <w:lang w:eastAsia="ja-JP"/>
              </w:rPr>
            </w:pPr>
            <w:ins w:id="47" w:author="SungKwon Soh" w:date="2025-06-27T19:23:00Z" w16du:dateUtc="2025-06-27T10:23:00Z">
              <w:r w:rsidRPr="008857C9">
                <w:rPr>
                  <w:rFonts w:asciiTheme="minorHAnsi" w:eastAsia="MS Mincho" w:hAnsiTheme="minorHAnsi" w:cstheme="minorHAnsi"/>
                  <w:kern w:val="2"/>
                  <w:lang w:eastAsia="ja-JP"/>
                  <w:rPrChange w:id="48" w:author="SungKwon Soh" w:date="2025-06-27T19:24:00Z" w16du:dateUtc="2025-06-27T10:24:00Z">
                    <w:rPr>
                      <w:rFonts w:asciiTheme="minorHAnsi" w:eastAsia="MS Mincho" w:hAnsiTheme="minorHAnsi" w:cstheme="minorHAnsi" w:hint="eastAsia"/>
                      <w:kern w:val="2"/>
                      <w:lang w:eastAsia="ja-JP"/>
                    </w:rPr>
                  </w:rPrChange>
                </w:rPr>
                <w:t>631</w:t>
              </w:r>
              <w:r w:rsidRPr="008857C9">
                <w:rPr>
                  <w:rFonts w:asciiTheme="minorHAnsi" w:hAnsiTheme="minorHAnsi" w:cstheme="minorHAnsi"/>
                  <w:rPrChange w:id="49"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tcPrChange w:id="50"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tcPr>
            </w:tcPrChange>
          </w:tcPr>
          <w:p w14:paraId="64A16619" w14:textId="478C0B8D" w:rsidR="008857C9" w:rsidRPr="008857C9" w:rsidRDefault="008857C9" w:rsidP="008857C9">
            <w:pPr>
              <w:widowControl w:val="0"/>
              <w:jc w:val="right"/>
              <w:rPr>
                <w:rFonts w:asciiTheme="minorHAnsi" w:eastAsia="MS Mincho" w:hAnsiTheme="minorHAnsi" w:cstheme="minorHAnsi"/>
                <w:kern w:val="2"/>
                <w:lang w:eastAsia="ja-JP"/>
              </w:rPr>
            </w:pPr>
            <w:ins w:id="51" w:author="SungKwon Soh" w:date="2025-06-27T19:23:00Z" w16du:dateUtc="2025-06-27T10:23:00Z">
              <w:r w:rsidRPr="008857C9">
                <w:rPr>
                  <w:rFonts w:asciiTheme="minorHAnsi" w:eastAsia="MS Mincho" w:hAnsiTheme="minorHAnsi" w:cstheme="minorHAnsi"/>
                  <w:kern w:val="2"/>
                  <w:lang w:eastAsia="ja-JP"/>
                  <w:rPrChange w:id="52" w:author="SungKwon Soh" w:date="2025-06-27T19:24:00Z" w16du:dateUtc="2025-06-27T10:24:00Z">
                    <w:rPr>
                      <w:rFonts w:asciiTheme="minorHAnsi" w:eastAsia="MS Mincho" w:hAnsiTheme="minorHAnsi" w:cstheme="minorHAnsi" w:hint="eastAsia"/>
                      <w:kern w:val="2"/>
                      <w:lang w:eastAsia="ja-JP"/>
                    </w:rPr>
                  </w:rPrChange>
                </w:rPr>
                <w:t>46</w:t>
              </w:r>
            </w:ins>
          </w:p>
        </w:tc>
        <w:tc>
          <w:tcPr>
            <w:tcW w:w="309" w:type="pct"/>
            <w:tcBorders>
              <w:top w:val="single" w:sz="4" w:space="0" w:color="auto"/>
              <w:left w:val="single" w:sz="4" w:space="0" w:color="auto"/>
              <w:bottom w:val="single" w:sz="4" w:space="0" w:color="auto"/>
              <w:right w:val="single" w:sz="4" w:space="0" w:color="auto"/>
            </w:tcBorders>
            <w:tcPrChange w:id="53" w:author="SungKwon Soh" w:date="2025-06-27T19:23:00Z" w16du:dateUtc="2025-06-27T10:23:00Z">
              <w:tcPr>
                <w:tcW w:w="309" w:type="pct"/>
                <w:tcBorders>
                  <w:top w:val="single" w:sz="4" w:space="0" w:color="auto"/>
                  <w:left w:val="single" w:sz="4" w:space="0" w:color="auto"/>
                  <w:bottom w:val="single" w:sz="4" w:space="0" w:color="auto"/>
                  <w:right w:val="single" w:sz="4" w:space="0" w:color="auto"/>
                </w:tcBorders>
              </w:tcPr>
            </w:tcPrChange>
          </w:tcPr>
          <w:p w14:paraId="1ED6B157" w14:textId="62A406CC" w:rsidR="008857C9" w:rsidRPr="008857C9" w:rsidRDefault="008857C9" w:rsidP="008857C9">
            <w:pPr>
              <w:widowControl w:val="0"/>
              <w:jc w:val="right"/>
              <w:rPr>
                <w:rFonts w:asciiTheme="minorHAnsi" w:eastAsia="MS Mincho" w:hAnsiTheme="minorHAnsi" w:cstheme="minorHAnsi"/>
                <w:kern w:val="2"/>
                <w:lang w:eastAsia="ja-JP"/>
              </w:rPr>
            </w:pPr>
            <w:ins w:id="54" w:author="SungKwon Soh" w:date="2025-06-27T19:23:00Z" w16du:dateUtc="2025-06-27T10:23:00Z">
              <w:r w:rsidRPr="008857C9">
                <w:rPr>
                  <w:rFonts w:asciiTheme="minorHAnsi" w:eastAsia="MS Mincho" w:hAnsiTheme="minorHAnsi" w:cstheme="minorHAnsi"/>
                  <w:kern w:val="2"/>
                  <w:lang w:eastAsia="ja-JP"/>
                  <w:rPrChange w:id="55" w:author="SungKwon Soh" w:date="2025-06-27T19:24:00Z" w16du:dateUtc="2025-06-27T10:24:00Z">
                    <w:rPr>
                      <w:rFonts w:asciiTheme="minorHAnsi" w:eastAsia="MS Mincho" w:hAnsiTheme="minorHAnsi" w:cstheme="minorHAnsi" w:hint="eastAsia"/>
                      <w:kern w:val="2"/>
                      <w:lang w:eastAsia="ja-JP"/>
                    </w:rPr>
                  </w:rPrChange>
                </w:rPr>
                <w:t>522</w:t>
              </w:r>
              <w:r w:rsidRPr="008857C9">
                <w:rPr>
                  <w:rFonts w:asciiTheme="minorHAnsi" w:hAnsiTheme="minorHAnsi" w:cstheme="minorHAnsi"/>
                  <w:rPrChange w:id="56" w:author="SungKwon Soh" w:date="2025-06-27T19:24:00Z" w16du:dateUtc="2025-06-27T10:24:00Z">
                    <w:rPr/>
                  </w:rPrChange>
                </w:rPr>
                <w:t>(*)</w:t>
              </w:r>
            </w:ins>
          </w:p>
        </w:tc>
      </w:tr>
      <w:tr w:rsidR="008857C9" w:rsidRPr="00DC6634" w14:paraId="2B74A959" w14:textId="2D5E0B6E" w:rsidTr="0054032C">
        <w:trPr>
          <w:trHeight w:val="170"/>
          <w:trPrChange w:id="57" w:author="SungKwon Soh" w:date="2025-06-27T19:23:00Z" w16du:dateUtc="2025-06-27T10:23:00Z">
            <w:trPr>
              <w:trHeight w:val="170"/>
            </w:trPr>
          </w:trPrChange>
        </w:trPr>
        <w:tc>
          <w:tcPr>
            <w:tcW w:w="377" w:type="pct"/>
            <w:vMerge/>
            <w:tcBorders>
              <w:left w:val="single" w:sz="4" w:space="0" w:color="auto"/>
              <w:right w:val="single" w:sz="4" w:space="0" w:color="auto"/>
            </w:tcBorders>
            <w:shd w:val="clear" w:color="auto" w:fill="auto"/>
            <w:vAlign w:val="center"/>
            <w:tcPrChange w:id="58" w:author="SungKwon Soh" w:date="2025-06-27T19:23:00Z" w16du:dateUtc="2025-06-27T10:23:00Z">
              <w:tcPr>
                <w:tcW w:w="377" w:type="pct"/>
                <w:vMerge/>
                <w:tcBorders>
                  <w:left w:val="single" w:sz="4" w:space="0" w:color="auto"/>
                  <w:right w:val="single" w:sz="4" w:space="0" w:color="auto"/>
                </w:tcBorders>
                <w:shd w:val="clear" w:color="auto" w:fill="auto"/>
                <w:vAlign w:val="center"/>
              </w:tcPr>
            </w:tcPrChange>
          </w:tcPr>
          <w:p w14:paraId="2F9B66D5"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tcPrChange w:id="59" w:author="SungKwon Soh" w:date="2025-06-27T19:23:00Z" w16du:dateUtc="2025-06-27T10:23:00Z">
              <w:tcPr>
                <w:tcW w:w="4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F142694" w14:textId="6DF3734E"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vAlign w:val="center"/>
            <w:tcPrChange w:id="60" w:author="SungKwon Soh" w:date="2025-06-27T19:23:00Z" w16du:dateUtc="2025-06-27T10:23:00Z">
              <w:tcPr>
                <w:tcW w:w="440"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318E842" w14:textId="6799ECC2"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r w:rsidRPr="008857C9">
              <w:rPr>
                <w:rFonts w:asciiTheme="minorHAnsi" w:eastAsia="MS Mincho" w:hAnsiTheme="minorHAnsi" w:cstheme="minorHAnsi"/>
                <w:kern w:val="2"/>
                <w:lang w:eastAsia="ja-JP"/>
              </w:rPr>
              <w:t>Longline</w:t>
            </w:r>
          </w:p>
        </w:tc>
        <w:tc>
          <w:tcPr>
            <w:tcW w:w="309" w:type="pct"/>
            <w:tcBorders>
              <w:top w:val="single" w:sz="4" w:space="0" w:color="auto"/>
              <w:left w:val="single" w:sz="4" w:space="0" w:color="auto"/>
              <w:bottom w:val="single" w:sz="4" w:space="0" w:color="auto"/>
              <w:right w:val="single" w:sz="4" w:space="0" w:color="auto"/>
            </w:tcBorders>
            <w:shd w:val="clear" w:color="auto" w:fill="EDEDED" w:themeFill="accent3" w:themeFillTint="33"/>
            <w:tcPrChange w:id="61"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tcPrChange>
          </w:tcPr>
          <w:p w14:paraId="1D932CC8" w14:textId="49A5B380"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62" w:author="SungKwon Soh" w:date="2025-06-27T19:23:00Z" w16du:dateUtc="2025-06-27T10:23:00Z">
              <w:r w:rsidRPr="008857C9">
                <w:rPr>
                  <w:rFonts w:asciiTheme="minorHAnsi" w:hAnsiTheme="minorHAnsi" w:cstheme="minorHAnsi"/>
                  <w:rPrChange w:id="63" w:author="SungKwon Soh" w:date="2025-06-27T19:24:00Z" w16du:dateUtc="2025-06-27T10:24:00Z">
                    <w:rPr/>
                  </w:rPrChange>
                </w:rPr>
                <w:t>5,548</w:t>
              </w:r>
            </w:ins>
          </w:p>
        </w:tc>
        <w:tc>
          <w:tcPr>
            <w:tcW w:w="309"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tcPrChange w:id="64"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tcPr>
            </w:tcPrChange>
          </w:tcPr>
          <w:p w14:paraId="3229B16D" w14:textId="74E404D9"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65" w:author="SungKwon Soh" w:date="2025-06-27T19:23:00Z" w16du:dateUtc="2025-06-27T10:23:00Z">
              <w:r w:rsidRPr="008857C9">
                <w:rPr>
                  <w:rFonts w:asciiTheme="minorHAnsi" w:hAnsiTheme="minorHAnsi" w:cstheme="minorHAnsi"/>
                  <w:rPrChange w:id="66" w:author="SungKwon Soh" w:date="2025-06-27T19:24:00Z" w16du:dateUtc="2025-06-27T10:24:00Z">
                    <w:rPr/>
                  </w:rPrChange>
                </w:rPr>
                <w:t>406</w:t>
              </w:r>
            </w:ins>
          </w:p>
        </w:tc>
        <w:tc>
          <w:tcPr>
            <w:tcW w:w="310"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tcPrChange w:id="67"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tcPr>
            </w:tcPrChange>
          </w:tcPr>
          <w:p w14:paraId="048861FE" w14:textId="6A9AE061"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68" w:author="SungKwon Soh" w:date="2025-06-27T19:23:00Z" w16du:dateUtc="2025-06-27T10:23:00Z">
              <w:r w:rsidRPr="008857C9">
                <w:rPr>
                  <w:rFonts w:asciiTheme="minorHAnsi" w:hAnsiTheme="minorHAnsi" w:cstheme="minorHAnsi"/>
                  <w:rPrChange w:id="69" w:author="SungKwon Soh" w:date="2025-06-27T19:24:00Z" w16du:dateUtc="2025-06-27T10:24:00Z">
                    <w:rPr/>
                  </w:rPrChange>
                </w:rPr>
                <w:t>60,718</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70"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09FCE1" w14:textId="529EEAA3"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71" w:author="SungKwon Soh" w:date="2025-06-27T19:23:00Z" w16du:dateUtc="2025-06-27T10:23:00Z">
              <w:r w:rsidRPr="008857C9">
                <w:rPr>
                  <w:rFonts w:asciiTheme="minorHAnsi" w:hAnsiTheme="minorHAnsi" w:cstheme="minorHAnsi"/>
                  <w:rPrChange w:id="72" w:author="SungKwon Soh" w:date="2025-06-27T19:24:00Z" w16du:dateUtc="2025-06-27T10:24:00Z">
                    <w:rPr/>
                  </w:rPrChange>
                </w:rPr>
                <w:t>3,249</w:t>
              </w:r>
            </w:ins>
          </w:p>
        </w:tc>
        <w:tc>
          <w:tcPr>
            <w:tcW w:w="309" w:type="pct"/>
            <w:tcBorders>
              <w:top w:val="single" w:sz="4" w:space="0" w:color="auto"/>
              <w:left w:val="single" w:sz="4" w:space="0" w:color="auto"/>
              <w:bottom w:val="single" w:sz="4" w:space="0" w:color="auto"/>
              <w:right w:val="single" w:sz="4" w:space="0" w:color="auto"/>
            </w:tcBorders>
            <w:shd w:val="clear" w:color="auto" w:fill="auto"/>
            <w:noWrap/>
            <w:tcPrChange w:id="73"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3726B7" w14:textId="359C63A8"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74" w:author="SungKwon Soh" w:date="2025-06-27T19:23:00Z" w16du:dateUtc="2025-06-27T10:23:00Z">
              <w:r w:rsidRPr="008857C9">
                <w:rPr>
                  <w:rFonts w:asciiTheme="minorHAnsi" w:hAnsiTheme="minorHAnsi" w:cstheme="minorHAnsi"/>
                  <w:rPrChange w:id="75" w:author="SungKwon Soh" w:date="2025-06-27T19:24:00Z" w16du:dateUtc="2025-06-27T10:24:00Z">
                    <w:rPr/>
                  </w:rPrChange>
                </w:rPr>
                <w:t>264</w:t>
              </w:r>
            </w:ins>
          </w:p>
        </w:tc>
        <w:tc>
          <w:tcPr>
            <w:tcW w:w="310" w:type="pct"/>
            <w:tcBorders>
              <w:top w:val="single" w:sz="4" w:space="0" w:color="auto"/>
              <w:left w:val="single" w:sz="4" w:space="0" w:color="auto"/>
              <w:bottom w:val="single" w:sz="4" w:space="0" w:color="auto"/>
              <w:right w:val="single" w:sz="4" w:space="0" w:color="auto"/>
            </w:tcBorders>
            <w:shd w:val="clear" w:color="auto" w:fill="auto"/>
            <w:noWrap/>
            <w:tcPrChange w:id="76"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0D538A9" w14:textId="4BA7E1D9" w:rsidR="008857C9" w:rsidRPr="008857C9" w:rsidRDefault="008857C9" w:rsidP="008857C9">
            <w:pPr>
              <w:widowControl w:val="0"/>
              <w:adjustRightInd w:val="0"/>
              <w:snapToGrid w:val="0"/>
              <w:jc w:val="right"/>
              <w:rPr>
                <w:rFonts w:asciiTheme="minorHAnsi" w:eastAsia="MS Mincho" w:hAnsiTheme="minorHAnsi" w:cstheme="minorHAnsi"/>
                <w:kern w:val="2"/>
                <w:lang w:eastAsia="ko-KR"/>
              </w:rPr>
            </w:pPr>
            <w:ins w:id="77" w:author="SungKwon Soh" w:date="2025-06-27T19:23:00Z" w16du:dateUtc="2025-06-27T10:23:00Z">
              <w:r w:rsidRPr="008857C9">
                <w:rPr>
                  <w:rFonts w:asciiTheme="minorHAnsi" w:hAnsiTheme="minorHAnsi" w:cstheme="minorHAnsi"/>
                  <w:rPrChange w:id="78" w:author="SungKwon Soh" w:date="2025-06-27T19:24:00Z" w16du:dateUtc="2025-06-27T10:24:00Z">
                    <w:rPr/>
                  </w:rPrChange>
                </w:rPr>
                <w:t>41,791</w:t>
              </w:r>
            </w:ins>
          </w:p>
        </w:tc>
        <w:tc>
          <w:tcPr>
            <w:tcW w:w="309" w:type="pct"/>
            <w:tcBorders>
              <w:top w:val="single" w:sz="4" w:space="0" w:color="auto"/>
              <w:bottom w:val="single" w:sz="4" w:space="0" w:color="auto"/>
              <w:right w:val="single" w:sz="4" w:space="0" w:color="auto"/>
            </w:tcBorders>
            <w:shd w:val="clear" w:color="auto" w:fill="auto"/>
            <w:tcPrChange w:id="79" w:author="SungKwon Soh" w:date="2025-06-27T19:23:00Z" w16du:dateUtc="2025-06-27T10:23: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7EEB80BC" w14:textId="0290160E" w:rsidR="008857C9" w:rsidRPr="008857C9" w:rsidRDefault="008857C9" w:rsidP="008857C9">
            <w:pPr>
              <w:widowControl w:val="0"/>
              <w:ind w:left="-104" w:right="-30"/>
              <w:jc w:val="right"/>
              <w:rPr>
                <w:rFonts w:asciiTheme="minorHAnsi" w:eastAsia="MS Mincho" w:hAnsiTheme="minorHAnsi" w:cstheme="minorHAnsi"/>
                <w:kern w:val="2"/>
                <w:lang w:eastAsia="ja-JP"/>
              </w:rPr>
              <w:pPrChange w:id="80" w:author="SungKwon Soh" w:date="2025-06-26T20:55:00Z" w16du:dateUtc="2025-06-26T11:55:00Z">
                <w:pPr>
                  <w:widowControl w:val="0"/>
                  <w:jc w:val="right"/>
                </w:pPr>
              </w:pPrChange>
            </w:pPr>
            <w:ins w:id="81" w:author="SungKwon Soh" w:date="2025-06-27T19:23:00Z" w16du:dateUtc="2025-06-27T10:23:00Z">
              <w:r w:rsidRPr="008857C9">
                <w:rPr>
                  <w:rFonts w:asciiTheme="minorHAnsi" w:hAnsiTheme="minorHAnsi" w:cstheme="minorHAnsi"/>
                  <w:rPrChange w:id="82" w:author="SungKwon Soh" w:date="2025-06-27T19:24:00Z" w16du:dateUtc="2025-06-27T10:24:00Z">
                    <w:rPr/>
                  </w:rPrChange>
                </w:rPr>
                <w:t>4,469(*)</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83"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B6A83B" w14:textId="6CAAD0DA" w:rsidR="008857C9" w:rsidRPr="008857C9" w:rsidRDefault="008857C9" w:rsidP="008857C9">
            <w:pPr>
              <w:widowControl w:val="0"/>
              <w:jc w:val="right"/>
              <w:rPr>
                <w:rFonts w:asciiTheme="minorHAnsi" w:eastAsia="MS Mincho" w:hAnsiTheme="minorHAnsi" w:cstheme="minorHAnsi"/>
                <w:kern w:val="2"/>
                <w:lang w:eastAsia="ja-JP"/>
              </w:rPr>
            </w:pPr>
            <w:ins w:id="84" w:author="SungKwon Soh" w:date="2025-06-27T19:23:00Z" w16du:dateUtc="2025-06-27T10:23:00Z">
              <w:r w:rsidRPr="008857C9">
                <w:rPr>
                  <w:rFonts w:asciiTheme="minorHAnsi" w:hAnsiTheme="minorHAnsi" w:cstheme="minorHAnsi"/>
                  <w:rPrChange w:id="85" w:author="SungKwon Soh" w:date="2025-06-27T19:24:00Z" w16du:dateUtc="2025-06-27T10:24:00Z">
                    <w:rPr/>
                  </w:rPrChange>
                </w:rPr>
                <w:t>252</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86"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60A3B2" w14:textId="701B3D1F" w:rsidR="008857C9" w:rsidRPr="008857C9" w:rsidRDefault="008857C9" w:rsidP="008857C9">
            <w:pPr>
              <w:widowControl w:val="0"/>
              <w:jc w:val="right"/>
              <w:rPr>
                <w:rFonts w:asciiTheme="minorHAnsi" w:eastAsia="MS Mincho" w:hAnsiTheme="minorHAnsi" w:cstheme="minorHAnsi"/>
                <w:kern w:val="2"/>
                <w:lang w:eastAsia="ja-JP"/>
              </w:rPr>
            </w:pPr>
            <w:ins w:id="87" w:author="SungKwon Soh" w:date="2025-06-27T19:23:00Z" w16du:dateUtc="2025-06-27T10:23:00Z">
              <w:r w:rsidRPr="008857C9">
                <w:rPr>
                  <w:rFonts w:asciiTheme="minorHAnsi" w:hAnsiTheme="minorHAnsi" w:cstheme="minorHAnsi"/>
                  <w:rPrChange w:id="88" w:author="SungKwon Soh" w:date="2025-06-27T19:24:00Z" w16du:dateUtc="2025-06-27T10:24:00Z">
                    <w:rPr/>
                  </w:rPrChange>
                </w:rPr>
                <w:t>42,107</w:t>
              </w:r>
            </w:ins>
          </w:p>
        </w:tc>
        <w:tc>
          <w:tcPr>
            <w:tcW w:w="310" w:type="pct"/>
            <w:gridSpan w:val="2"/>
            <w:tcBorders>
              <w:top w:val="single" w:sz="4" w:space="0" w:color="auto"/>
              <w:left w:val="single" w:sz="4" w:space="0" w:color="auto"/>
              <w:bottom w:val="single" w:sz="4" w:space="0" w:color="auto"/>
              <w:right w:val="single" w:sz="4" w:space="0" w:color="auto"/>
            </w:tcBorders>
            <w:tcPrChange w:id="89" w:author="SungKwon Soh" w:date="2025-06-27T19:23:00Z" w16du:dateUtc="2025-06-27T10:23:00Z">
              <w:tcPr>
                <w:tcW w:w="310" w:type="pct"/>
                <w:gridSpan w:val="3"/>
                <w:tcBorders>
                  <w:top w:val="single" w:sz="4" w:space="0" w:color="auto"/>
                  <w:left w:val="single" w:sz="4" w:space="0" w:color="auto"/>
                  <w:bottom w:val="single" w:sz="4" w:space="0" w:color="auto"/>
                  <w:right w:val="single" w:sz="4" w:space="0" w:color="auto"/>
                </w:tcBorders>
              </w:tcPr>
            </w:tcPrChange>
          </w:tcPr>
          <w:p w14:paraId="0BE956FA" w14:textId="6004BDD4" w:rsidR="008857C9" w:rsidRPr="008857C9" w:rsidRDefault="008857C9" w:rsidP="008857C9">
            <w:pPr>
              <w:widowControl w:val="0"/>
              <w:ind w:left="-53"/>
              <w:jc w:val="right"/>
              <w:rPr>
                <w:rFonts w:asciiTheme="minorHAnsi" w:eastAsia="MS Mincho" w:hAnsiTheme="minorHAnsi" w:cstheme="minorHAnsi"/>
                <w:kern w:val="2"/>
                <w:lang w:eastAsia="ja-JP"/>
              </w:rPr>
            </w:pPr>
            <w:ins w:id="90" w:author="SungKwon Soh" w:date="2025-06-27T19:23:00Z" w16du:dateUtc="2025-06-27T10:23:00Z">
              <w:r w:rsidRPr="008857C9">
                <w:rPr>
                  <w:rFonts w:asciiTheme="minorHAnsi" w:eastAsia="MS Mincho" w:hAnsiTheme="minorHAnsi" w:cstheme="minorHAnsi"/>
                  <w:kern w:val="2"/>
                  <w:lang w:eastAsia="ja-JP"/>
                  <w:rPrChange w:id="91" w:author="SungKwon Soh" w:date="2025-06-27T19:24:00Z" w16du:dateUtc="2025-06-27T10:24:00Z">
                    <w:rPr>
                      <w:rFonts w:asciiTheme="minorHAnsi" w:eastAsia="MS Mincho" w:hAnsiTheme="minorHAnsi" w:cstheme="minorHAnsi" w:hint="eastAsia"/>
                      <w:kern w:val="2"/>
                      <w:lang w:eastAsia="ja-JP"/>
                    </w:rPr>
                  </w:rPrChange>
                </w:rPr>
                <w:t>4,175</w:t>
              </w:r>
              <w:r w:rsidRPr="008857C9">
                <w:rPr>
                  <w:rFonts w:asciiTheme="minorHAnsi" w:hAnsiTheme="minorHAnsi" w:cstheme="minorHAnsi"/>
                  <w:rPrChange w:id="92"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tcPrChange w:id="93"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tcPr>
            </w:tcPrChange>
          </w:tcPr>
          <w:p w14:paraId="11BA6A66" w14:textId="30F359B0" w:rsidR="008857C9" w:rsidRPr="008857C9" w:rsidRDefault="008857C9" w:rsidP="008857C9">
            <w:pPr>
              <w:widowControl w:val="0"/>
              <w:jc w:val="right"/>
              <w:rPr>
                <w:rFonts w:asciiTheme="minorHAnsi" w:eastAsia="MS Mincho" w:hAnsiTheme="minorHAnsi" w:cstheme="minorHAnsi"/>
                <w:kern w:val="2"/>
                <w:lang w:eastAsia="ja-JP"/>
              </w:rPr>
            </w:pPr>
            <w:ins w:id="94" w:author="SungKwon Soh" w:date="2025-06-27T19:23:00Z" w16du:dateUtc="2025-06-27T10:23:00Z">
              <w:r w:rsidRPr="008857C9">
                <w:rPr>
                  <w:rFonts w:asciiTheme="minorHAnsi" w:eastAsia="MS Mincho" w:hAnsiTheme="minorHAnsi" w:cstheme="minorHAnsi"/>
                  <w:kern w:val="2"/>
                  <w:lang w:eastAsia="ja-JP"/>
                  <w:rPrChange w:id="95" w:author="SungKwon Soh" w:date="2025-06-27T19:24:00Z" w16du:dateUtc="2025-06-27T10:24:00Z">
                    <w:rPr>
                      <w:rFonts w:asciiTheme="minorHAnsi" w:eastAsia="MS Mincho" w:hAnsiTheme="minorHAnsi" w:cstheme="minorHAnsi" w:hint="eastAsia"/>
                      <w:kern w:val="2"/>
                      <w:lang w:eastAsia="ja-JP"/>
                    </w:rPr>
                  </w:rPrChange>
                </w:rPr>
                <w:t>242</w:t>
              </w:r>
            </w:ins>
          </w:p>
        </w:tc>
        <w:tc>
          <w:tcPr>
            <w:tcW w:w="309" w:type="pct"/>
            <w:tcBorders>
              <w:top w:val="single" w:sz="4" w:space="0" w:color="auto"/>
              <w:left w:val="single" w:sz="4" w:space="0" w:color="auto"/>
              <w:bottom w:val="single" w:sz="4" w:space="0" w:color="auto"/>
              <w:right w:val="single" w:sz="4" w:space="0" w:color="auto"/>
            </w:tcBorders>
            <w:tcPrChange w:id="96" w:author="SungKwon Soh" w:date="2025-06-27T19:23:00Z" w16du:dateUtc="2025-06-27T10:23:00Z">
              <w:tcPr>
                <w:tcW w:w="309" w:type="pct"/>
                <w:tcBorders>
                  <w:top w:val="single" w:sz="4" w:space="0" w:color="auto"/>
                  <w:left w:val="single" w:sz="4" w:space="0" w:color="auto"/>
                  <w:bottom w:val="single" w:sz="4" w:space="0" w:color="auto"/>
                  <w:right w:val="single" w:sz="4" w:space="0" w:color="auto"/>
                </w:tcBorders>
              </w:tcPr>
            </w:tcPrChange>
          </w:tcPr>
          <w:p w14:paraId="379079A9" w14:textId="02C48F74" w:rsidR="008857C9" w:rsidRPr="008857C9" w:rsidRDefault="008857C9" w:rsidP="008857C9">
            <w:pPr>
              <w:widowControl w:val="0"/>
              <w:jc w:val="right"/>
              <w:rPr>
                <w:rFonts w:asciiTheme="minorHAnsi" w:eastAsia="MS Mincho" w:hAnsiTheme="minorHAnsi" w:cstheme="minorHAnsi"/>
                <w:kern w:val="2"/>
                <w:lang w:eastAsia="ja-JP"/>
              </w:rPr>
            </w:pPr>
            <w:ins w:id="97" w:author="SungKwon Soh" w:date="2025-06-27T19:23:00Z" w16du:dateUtc="2025-06-27T10:23:00Z">
              <w:r w:rsidRPr="008857C9">
                <w:rPr>
                  <w:rFonts w:asciiTheme="minorHAnsi" w:eastAsia="MS Mincho" w:hAnsiTheme="minorHAnsi" w:cstheme="minorHAnsi"/>
                  <w:kern w:val="2"/>
                  <w:lang w:eastAsia="ja-JP"/>
                  <w:rPrChange w:id="98" w:author="SungKwon Soh" w:date="2025-06-27T19:24:00Z" w16du:dateUtc="2025-06-27T10:24:00Z">
                    <w:rPr>
                      <w:rFonts w:asciiTheme="minorHAnsi" w:eastAsia="MS Mincho" w:hAnsiTheme="minorHAnsi" w:cstheme="minorHAnsi" w:hint="eastAsia"/>
                      <w:kern w:val="2"/>
                      <w:lang w:eastAsia="ja-JP"/>
                    </w:rPr>
                  </w:rPrChange>
                </w:rPr>
                <w:t>45,203</w:t>
              </w:r>
            </w:ins>
          </w:p>
        </w:tc>
      </w:tr>
      <w:tr w:rsidR="008857C9" w:rsidRPr="00DC6634" w14:paraId="7F3B8E05" w14:textId="3C98217C" w:rsidTr="0054032C">
        <w:trPr>
          <w:trHeight w:val="210"/>
          <w:trPrChange w:id="99" w:author="SungKwon Soh" w:date="2025-06-27T19:23:00Z" w16du:dateUtc="2025-06-27T10:23:00Z">
            <w:trPr>
              <w:trHeight w:val="210"/>
            </w:trPr>
          </w:trPrChange>
        </w:trPr>
        <w:tc>
          <w:tcPr>
            <w:tcW w:w="377" w:type="pct"/>
            <w:vMerge/>
            <w:tcBorders>
              <w:left w:val="single" w:sz="4" w:space="0" w:color="auto"/>
              <w:right w:val="single" w:sz="4" w:space="0" w:color="auto"/>
            </w:tcBorders>
            <w:shd w:val="clear" w:color="auto" w:fill="auto"/>
            <w:noWrap/>
            <w:vAlign w:val="center"/>
            <w:tcPrChange w:id="100" w:author="SungKwon Soh" w:date="2025-06-27T19:23:00Z" w16du:dateUtc="2025-06-27T10:23:00Z">
              <w:tcPr>
                <w:tcW w:w="377" w:type="pct"/>
                <w:vMerge/>
                <w:tcBorders>
                  <w:left w:val="single" w:sz="4" w:space="0" w:color="auto"/>
                  <w:right w:val="single" w:sz="4" w:space="0" w:color="auto"/>
                </w:tcBorders>
                <w:shd w:val="clear" w:color="auto" w:fill="auto"/>
                <w:noWrap/>
                <w:vAlign w:val="center"/>
              </w:tcPr>
            </w:tcPrChange>
          </w:tcPr>
          <w:p w14:paraId="0AF82D6D"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tcPrChange w:id="101" w:author="SungKwon Soh" w:date="2025-06-27T19:23:00Z" w16du:dateUtc="2025-06-27T10:23:00Z">
              <w:tcPr>
                <w:tcW w:w="4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CA74F92" w14:textId="75B3BA1F"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Change w:id="102" w:author="SungKwon Soh" w:date="2025-06-27T19:23:00Z" w16du:dateUtc="2025-06-27T10:23:00Z">
              <w:tcPr>
                <w:tcW w:w="44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9A47094" w14:textId="1CBD005F"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r w:rsidRPr="008857C9">
              <w:rPr>
                <w:rFonts w:asciiTheme="minorHAnsi" w:eastAsia="MS Mincho" w:hAnsiTheme="minorHAnsi" w:cstheme="minorHAnsi"/>
                <w:kern w:val="2"/>
                <w:lang w:eastAsia="ja-JP"/>
              </w:rPr>
              <w:t>Others (**)</w:t>
            </w:r>
          </w:p>
        </w:tc>
        <w:tc>
          <w:tcPr>
            <w:tcW w:w="309" w:type="pct"/>
            <w:tcBorders>
              <w:top w:val="single" w:sz="4" w:space="0" w:color="auto"/>
              <w:left w:val="single" w:sz="4" w:space="0" w:color="auto"/>
              <w:bottom w:val="single" w:sz="4" w:space="0" w:color="auto"/>
              <w:right w:val="single" w:sz="4" w:space="0" w:color="auto"/>
            </w:tcBorders>
            <w:shd w:val="clear" w:color="auto" w:fill="EDEDED" w:themeFill="accent3" w:themeFillTint="33"/>
            <w:tcPrChange w:id="103"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tcPrChange>
          </w:tcPr>
          <w:p w14:paraId="247F9DC2" w14:textId="49C018CD"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104" w:author="SungKwon Soh" w:date="2025-06-27T19:23:00Z" w16du:dateUtc="2025-06-27T10:23:00Z">
              <w:r w:rsidRPr="008857C9">
                <w:rPr>
                  <w:rFonts w:asciiTheme="minorHAnsi" w:hAnsiTheme="minorHAnsi" w:cstheme="minorHAnsi"/>
                  <w:rPrChange w:id="105" w:author="SungKwon Soh" w:date="2025-06-27T19:24:00Z" w16du:dateUtc="2025-06-27T10:24:00Z">
                    <w:rPr/>
                  </w:rPrChange>
                </w:rPr>
                <w:t>545</w:t>
              </w:r>
            </w:ins>
          </w:p>
        </w:tc>
        <w:tc>
          <w:tcPr>
            <w:tcW w:w="309"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tcPrChange w:id="106"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tcPr>
            </w:tcPrChange>
          </w:tcPr>
          <w:p w14:paraId="4ED3D399" w14:textId="69844B23"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107" w:author="SungKwon Soh" w:date="2025-06-27T19:23:00Z" w16du:dateUtc="2025-06-27T10:23:00Z">
              <w:r w:rsidRPr="008857C9">
                <w:rPr>
                  <w:rFonts w:asciiTheme="minorHAnsi" w:hAnsiTheme="minorHAnsi" w:cstheme="minorHAnsi"/>
                  <w:rPrChange w:id="108" w:author="SungKwon Soh" w:date="2025-06-27T19:24:00Z" w16du:dateUtc="2025-06-27T10:24:00Z">
                    <w:rPr/>
                  </w:rPrChange>
                </w:rPr>
                <w:t>-</w:t>
              </w:r>
            </w:ins>
          </w:p>
        </w:tc>
        <w:tc>
          <w:tcPr>
            <w:tcW w:w="310" w:type="pct"/>
            <w:tcBorders>
              <w:top w:val="single" w:sz="4" w:space="0" w:color="auto"/>
              <w:left w:val="single" w:sz="4" w:space="0" w:color="auto"/>
              <w:bottom w:val="single" w:sz="4" w:space="0" w:color="auto"/>
              <w:right w:val="single" w:sz="4" w:space="0" w:color="auto"/>
            </w:tcBorders>
            <w:shd w:val="clear" w:color="auto" w:fill="EDEDED" w:themeFill="accent3" w:themeFillTint="33"/>
            <w:noWrap/>
            <w:tcPrChange w:id="109"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noWrap/>
                <w:vAlign w:val="center"/>
              </w:tcPr>
            </w:tcPrChange>
          </w:tcPr>
          <w:p w14:paraId="2F69704C" w14:textId="13436651"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110" w:author="SungKwon Soh" w:date="2025-06-27T19:23:00Z" w16du:dateUtc="2025-06-27T10:23:00Z">
              <w:r w:rsidRPr="008857C9">
                <w:rPr>
                  <w:rFonts w:asciiTheme="minorHAnsi" w:hAnsiTheme="minorHAnsi" w:cstheme="minorHAnsi"/>
                  <w:rPrChange w:id="111"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112"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0FB0D7" w14:textId="1BB8FAC8" w:rsidR="008857C9" w:rsidRPr="008857C9" w:rsidRDefault="008857C9" w:rsidP="008857C9">
            <w:pPr>
              <w:widowControl w:val="0"/>
              <w:adjustRightInd w:val="0"/>
              <w:snapToGrid w:val="0"/>
              <w:jc w:val="right"/>
              <w:rPr>
                <w:rFonts w:asciiTheme="minorHAnsi" w:eastAsiaTheme="minorEastAsia" w:hAnsiTheme="minorHAnsi" w:cstheme="minorHAnsi"/>
                <w:kern w:val="2"/>
                <w:lang w:eastAsia="ko-KR"/>
              </w:rPr>
            </w:pPr>
            <w:ins w:id="113" w:author="SungKwon Soh" w:date="2025-06-27T19:23:00Z" w16du:dateUtc="2025-06-27T10:23:00Z">
              <w:r w:rsidRPr="008857C9">
                <w:rPr>
                  <w:rFonts w:asciiTheme="minorHAnsi" w:hAnsiTheme="minorHAnsi" w:cstheme="minorHAnsi"/>
                  <w:rPrChange w:id="114" w:author="SungKwon Soh" w:date="2025-06-27T19:24:00Z" w16du:dateUtc="2025-06-27T10:24:00Z">
                    <w:rPr/>
                  </w:rPrChange>
                </w:rPr>
                <w:t>60</w:t>
              </w:r>
              <w:r w:rsidRPr="008857C9">
                <w:rPr>
                  <w:rFonts w:asciiTheme="minorHAnsi" w:eastAsia="Yu Mincho" w:hAnsiTheme="minorHAnsi" w:cstheme="minorHAnsi"/>
                  <w:lang w:eastAsia="ja-JP"/>
                  <w:rPrChange w:id="115" w:author="SungKwon Soh" w:date="2025-06-27T19:24:00Z" w16du:dateUtc="2025-06-27T10:24:00Z">
                    <w:rPr>
                      <w:rFonts w:eastAsia="Yu Mincho"/>
                      <w:lang w:eastAsia="ja-JP"/>
                    </w:rPr>
                  </w:rPrChange>
                </w:rPr>
                <w:t>4</w:t>
              </w:r>
            </w:ins>
          </w:p>
        </w:tc>
        <w:tc>
          <w:tcPr>
            <w:tcW w:w="309" w:type="pct"/>
            <w:tcBorders>
              <w:top w:val="single" w:sz="4" w:space="0" w:color="auto"/>
              <w:left w:val="single" w:sz="4" w:space="0" w:color="auto"/>
              <w:bottom w:val="single" w:sz="4" w:space="0" w:color="auto"/>
              <w:right w:val="single" w:sz="4" w:space="0" w:color="auto"/>
            </w:tcBorders>
            <w:shd w:val="clear" w:color="auto" w:fill="auto"/>
            <w:noWrap/>
            <w:tcPrChange w:id="116"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FFDB6F" w14:textId="22799DD4"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117" w:author="SungKwon Soh" w:date="2025-06-27T19:23:00Z" w16du:dateUtc="2025-06-27T10:23:00Z">
              <w:r w:rsidRPr="008857C9">
                <w:rPr>
                  <w:rFonts w:asciiTheme="minorHAnsi" w:hAnsiTheme="minorHAnsi" w:cstheme="minorHAnsi"/>
                  <w:rPrChange w:id="118" w:author="SungKwon Soh" w:date="2025-06-27T19:24:00Z" w16du:dateUtc="2025-06-27T10:24:00Z">
                    <w:rPr/>
                  </w:rPrChange>
                </w:rPr>
                <w:t>-</w:t>
              </w:r>
            </w:ins>
          </w:p>
        </w:tc>
        <w:tc>
          <w:tcPr>
            <w:tcW w:w="310" w:type="pct"/>
            <w:tcBorders>
              <w:top w:val="single" w:sz="4" w:space="0" w:color="auto"/>
              <w:left w:val="single" w:sz="4" w:space="0" w:color="auto"/>
              <w:bottom w:val="single" w:sz="4" w:space="0" w:color="auto"/>
              <w:right w:val="single" w:sz="4" w:space="0" w:color="auto"/>
            </w:tcBorders>
            <w:shd w:val="clear" w:color="auto" w:fill="auto"/>
            <w:noWrap/>
            <w:tcPrChange w:id="119"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091F50F" w14:textId="2EA89952" w:rsidR="008857C9" w:rsidRPr="008857C9" w:rsidRDefault="008857C9" w:rsidP="008857C9">
            <w:pPr>
              <w:widowControl w:val="0"/>
              <w:adjustRightInd w:val="0"/>
              <w:snapToGrid w:val="0"/>
              <w:jc w:val="right"/>
              <w:rPr>
                <w:rFonts w:asciiTheme="minorHAnsi" w:eastAsia="MS Mincho" w:hAnsiTheme="minorHAnsi" w:cstheme="minorHAnsi"/>
                <w:kern w:val="2"/>
                <w:lang w:eastAsia="ja-JP"/>
              </w:rPr>
            </w:pPr>
            <w:ins w:id="120" w:author="SungKwon Soh" w:date="2025-06-27T19:23:00Z" w16du:dateUtc="2025-06-27T10:23:00Z">
              <w:r w:rsidRPr="008857C9">
                <w:rPr>
                  <w:rFonts w:asciiTheme="minorHAnsi" w:hAnsiTheme="minorHAnsi" w:cstheme="minorHAnsi"/>
                  <w:rPrChange w:id="121" w:author="SungKwon Soh" w:date="2025-06-27T19:24:00Z" w16du:dateUtc="2025-06-27T10:24:00Z">
                    <w:rPr/>
                  </w:rPrChange>
                </w:rPr>
                <w:t>-</w:t>
              </w:r>
            </w:ins>
          </w:p>
        </w:tc>
        <w:tc>
          <w:tcPr>
            <w:tcW w:w="309" w:type="pct"/>
            <w:tcBorders>
              <w:top w:val="single" w:sz="4" w:space="0" w:color="auto"/>
              <w:bottom w:val="single" w:sz="4" w:space="0" w:color="auto"/>
              <w:right w:val="single" w:sz="4" w:space="0" w:color="auto"/>
            </w:tcBorders>
            <w:shd w:val="clear" w:color="auto" w:fill="auto"/>
            <w:tcPrChange w:id="122" w:author="SungKwon Soh" w:date="2025-06-27T19:23:00Z" w16du:dateUtc="2025-06-27T10:23: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2A732215" w14:textId="150EA753" w:rsidR="008857C9" w:rsidRPr="008857C9" w:rsidRDefault="008857C9" w:rsidP="008857C9">
            <w:pPr>
              <w:widowControl w:val="0"/>
              <w:jc w:val="right"/>
              <w:rPr>
                <w:rFonts w:asciiTheme="minorHAnsi" w:eastAsia="MS Mincho" w:hAnsiTheme="minorHAnsi" w:cstheme="minorHAnsi"/>
                <w:kern w:val="2"/>
                <w:lang w:eastAsia="ja-JP"/>
              </w:rPr>
            </w:pPr>
            <w:ins w:id="123" w:author="SungKwon Soh" w:date="2025-06-27T19:23:00Z" w16du:dateUtc="2025-06-27T10:23:00Z">
              <w:r w:rsidRPr="008857C9">
                <w:rPr>
                  <w:rFonts w:asciiTheme="minorHAnsi" w:eastAsia="Yu Mincho" w:hAnsiTheme="minorHAnsi" w:cstheme="minorHAnsi"/>
                  <w:lang w:eastAsia="ja-JP"/>
                  <w:rPrChange w:id="124" w:author="SungKwon Soh" w:date="2025-06-27T19:24:00Z" w16du:dateUtc="2025-06-27T10:24:00Z">
                    <w:rPr>
                      <w:rFonts w:eastAsia="Yu Mincho"/>
                      <w:lang w:eastAsia="ja-JP"/>
                    </w:rPr>
                  </w:rPrChange>
                </w:rPr>
                <w:t>516</w:t>
              </w:r>
              <w:r w:rsidRPr="008857C9">
                <w:rPr>
                  <w:rFonts w:asciiTheme="minorHAnsi" w:hAnsiTheme="minorHAnsi" w:cstheme="minorHAnsi"/>
                  <w:rPrChange w:id="125"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126"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DEF4D2F" w14:textId="6E35C808" w:rsidR="008857C9" w:rsidRPr="008857C9" w:rsidRDefault="008857C9" w:rsidP="008857C9">
            <w:pPr>
              <w:widowControl w:val="0"/>
              <w:jc w:val="right"/>
              <w:rPr>
                <w:rFonts w:asciiTheme="minorHAnsi" w:eastAsia="MS Mincho" w:hAnsiTheme="minorHAnsi" w:cstheme="minorHAnsi"/>
                <w:kern w:val="2"/>
                <w:lang w:eastAsia="ja-JP"/>
              </w:rPr>
            </w:pPr>
            <w:ins w:id="127" w:author="SungKwon Soh" w:date="2025-06-27T19:23:00Z" w16du:dateUtc="2025-06-27T10:23:00Z">
              <w:r w:rsidRPr="008857C9">
                <w:rPr>
                  <w:rFonts w:asciiTheme="minorHAnsi" w:hAnsiTheme="minorHAnsi" w:cstheme="minorHAnsi"/>
                  <w:rPrChange w:id="128"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129"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070B77B" w14:textId="2047D38B" w:rsidR="008857C9" w:rsidRPr="008857C9" w:rsidRDefault="008857C9" w:rsidP="008857C9">
            <w:pPr>
              <w:widowControl w:val="0"/>
              <w:jc w:val="right"/>
              <w:rPr>
                <w:rFonts w:asciiTheme="minorHAnsi" w:eastAsia="MS Mincho" w:hAnsiTheme="minorHAnsi" w:cstheme="minorHAnsi"/>
                <w:kern w:val="2"/>
                <w:lang w:eastAsia="ja-JP"/>
              </w:rPr>
            </w:pPr>
            <w:ins w:id="130" w:author="SungKwon Soh" w:date="2025-06-27T19:23:00Z" w16du:dateUtc="2025-06-27T10:23:00Z">
              <w:r w:rsidRPr="008857C9">
                <w:rPr>
                  <w:rFonts w:asciiTheme="minorHAnsi" w:hAnsiTheme="minorHAnsi" w:cstheme="minorHAnsi"/>
                  <w:rPrChange w:id="131" w:author="SungKwon Soh" w:date="2025-06-27T19:24:00Z" w16du:dateUtc="2025-06-27T10:24:00Z">
                    <w:rPr/>
                  </w:rPrChange>
                </w:rPr>
                <w:t>-</w:t>
              </w:r>
            </w:ins>
          </w:p>
        </w:tc>
        <w:tc>
          <w:tcPr>
            <w:tcW w:w="310" w:type="pct"/>
            <w:gridSpan w:val="2"/>
            <w:tcBorders>
              <w:top w:val="single" w:sz="4" w:space="0" w:color="auto"/>
              <w:left w:val="single" w:sz="4" w:space="0" w:color="auto"/>
              <w:bottom w:val="single" w:sz="4" w:space="0" w:color="auto"/>
              <w:right w:val="single" w:sz="4" w:space="0" w:color="auto"/>
            </w:tcBorders>
            <w:tcPrChange w:id="132" w:author="SungKwon Soh" w:date="2025-06-27T19:23:00Z" w16du:dateUtc="2025-06-27T10:23:00Z">
              <w:tcPr>
                <w:tcW w:w="310" w:type="pct"/>
                <w:gridSpan w:val="3"/>
                <w:tcBorders>
                  <w:top w:val="single" w:sz="4" w:space="0" w:color="auto"/>
                  <w:left w:val="single" w:sz="4" w:space="0" w:color="auto"/>
                  <w:bottom w:val="single" w:sz="4" w:space="0" w:color="auto"/>
                  <w:right w:val="single" w:sz="4" w:space="0" w:color="auto"/>
                </w:tcBorders>
              </w:tcPr>
            </w:tcPrChange>
          </w:tcPr>
          <w:p w14:paraId="33496AC3" w14:textId="7E8B400D" w:rsidR="008857C9" w:rsidRPr="008857C9" w:rsidRDefault="008857C9" w:rsidP="008857C9">
            <w:pPr>
              <w:widowControl w:val="0"/>
              <w:jc w:val="right"/>
              <w:rPr>
                <w:rFonts w:asciiTheme="minorHAnsi" w:eastAsia="MS Mincho" w:hAnsiTheme="minorHAnsi" w:cstheme="minorHAnsi"/>
                <w:kern w:val="2"/>
                <w:lang w:eastAsia="ja-JP"/>
              </w:rPr>
            </w:pPr>
            <w:ins w:id="133" w:author="SungKwon Soh" w:date="2025-06-27T19:23:00Z" w16du:dateUtc="2025-06-27T10:23:00Z">
              <w:r w:rsidRPr="008857C9">
                <w:rPr>
                  <w:rFonts w:asciiTheme="minorHAnsi" w:eastAsia="MS Mincho" w:hAnsiTheme="minorHAnsi" w:cstheme="minorHAnsi"/>
                  <w:kern w:val="2"/>
                  <w:lang w:eastAsia="ja-JP"/>
                  <w:rPrChange w:id="134" w:author="SungKwon Soh" w:date="2025-06-27T19:24:00Z" w16du:dateUtc="2025-06-27T10:24:00Z">
                    <w:rPr>
                      <w:rFonts w:asciiTheme="minorHAnsi" w:eastAsia="MS Mincho" w:hAnsiTheme="minorHAnsi" w:cstheme="minorHAnsi" w:hint="eastAsia"/>
                      <w:kern w:val="2"/>
                      <w:lang w:eastAsia="ja-JP"/>
                    </w:rPr>
                  </w:rPrChange>
                </w:rPr>
                <w:t>516</w:t>
              </w:r>
              <w:r w:rsidRPr="008857C9">
                <w:rPr>
                  <w:rFonts w:asciiTheme="minorHAnsi" w:hAnsiTheme="minorHAnsi" w:cstheme="minorHAnsi"/>
                  <w:rPrChange w:id="135"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tcPrChange w:id="136"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tcPr>
            </w:tcPrChange>
          </w:tcPr>
          <w:p w14:paraId="22919714" w14:textId="3F253AA5" w:rsidR="008857C9" w:rsidRPr="008857C9" w:rsidRDefault="008857C9" w:rsidP="008857C9">
            <w:pPr>
              <w:widowControl w:val="0"/>
              <w:jc w:val="right"/>
              <w:rPr>
                <w:rFonts w:asciiTheme="minorHAnsi" w:eastAsia="MS Mincho" w:hAnsiTheme="minorHAnsi" w:cstheme="minorHAnsi"/>
                <w:kern w:val="2"/>
                <w:lang w:eastAsia="ja-JP"/>
              </w:rPr>
            </w:pPr>
            <w:ins w:id="137" w:author="SungKwon Soh" w:date="2025-06-27T19:23:00Z" w16du:dateUtc="2025-06-27T10:23:00Z">
              <w:r w:rsidRPr="008857C9">
                <w:rPr>
                  <w:rFonts w:asciiTheme="minorHAnsi" w:hAnsiTheme="minorHAnsi" w:cstheme="minorHAnsi"/>
                  <w:rPrChange w:id="138"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tcPrChange w:id="139" w:author="SungKwon Soh" w:date="2025-06-27T19:23:00Z" w16du:dateUtc="2025-06-27T10:23:00Z">
              <w:tcPr>
                <w:tcW w:w="309" w:type="pct"/>
                <w:tcBorders>
                  <w:top w:val="single" w:sz="4" w:space="0" w:color="auto"/>
                  <w:left w:val="single" w:sz="4" w:space="0" w:color="auto"/>
                  <w:bottom w:val="single" w:sz="4" w:space="0" w:color="auto"/>
                  <w:right w:val="single" w:sz="4" w:space="0" w:color="auto"/>
                </w:tcBorders>
              </w:tcPr>
            </w:tcPrChange>
          </w:tcPr>
          <w:p w14:paraId="465DA4BF" w14:textId="1247929A" w:rsidR="008857C9" w:rsidRPr="008857C9" w:rsidRDefault="008857C9" w:rsidP="008857C9">
            <w:pPr>
              <w:widowControl w:val="0"/>
              <w:jc w:val="right"/>
              <w:rPr>
                <w:rFonts w:asciiTheme="minorHAnsi" w:eastAsia="MS Mincho" w:hAnsiTheme="minorHAnsi" w:cstheme="minorHAnsi"/>
                <w:kern w:val="2"/>
                <w:lang w:eastAsia="ja-JP"/>
              </w:rPr>
            </w:pPr>
            <w:ins w:id="140" w:author="SungKwon Soh" w:date="2025-06-27T19:23:00Z" w16du:dateUtc="2025-06-27T10:23:00Z">
              <w:r w:rsidRPr="008857C9">
                <w:rPr>
                  <w:rFonts w:asciiTheme="minorHAnsi" w:hAnsiTheme="minorHAnsi" w:cstheme="minorHAnsi"/>
                  <w:rPrChange w:id="141" w:author="SungKwon Soh" w:date="2025-06-27T19:24:00Z" w16du:dateUtc="2025-06-27T10:24:00Z">
                    <w:rPr/>
                  </w:rPrChange>
                </w:rPr>
                <w:t>-</w:t>
              </w:r>
            </w:ins>
          </w:p>
        </w:tc>
      </w:tr>
      <w:tr w:rsidR="008857C9" w:rsidRPr="00DC6634" w14:paraId="129390FC" w14:textId="1185FBFF" w:rsidTr="0054032C">
        <w:trPr>
          <w:trHeight w:val="210"/>
          <w:trPrChange w:id="142" w:author="SungKwon Soh" w:date="2025-06-27T19:23:00Z" w16du:dateUtc="2025-06-27T10:23:00Z">
            <w:trPr>
              <w:trHeight w:val="210"/>
            </w:trPr>
          </w:trPrChange>
        </w:trPr>
        <w:tc>
          <w:tcPr>
            <w:tcW w:w="377" w:type="pct"/>
            <w:vMerge/>
            <w:tcBorders>
              <w:left w:val="single" w:sz="4" w:space="0" w:color="auto"/>
              <w:right w:val="single" w:sz="4" w:space="0" w:color="auto"/>
            </w:tcBorders>
            <w:shd w:val="clear" w:color="auto" w:fill="auto"/>
            <w:noWrap/>
            <w:vAlign w:val="center"/>
            <w:tcPrChange w:id="143" w:author="SungKwon Soh" w:date="2025-06-27T19:23:00Z" w16du:dateUtc="2025-06-27T10:23:00Z">
              <w:tcPr>
                <w:tcW w:w="377" w:type="pct"/>
                <w:vMerge/>
                <w:tcBorders>
                  <w:left w:val="single" w:sz="4" w:space="0" w:color="auto"/>
                  <w:right w:val="single" w:sz="4" w:space="0" w:color="auto"/>
                </w:tcBorders>
                <w:shd w:val="clear" w:color="auto" w:fill="auto"/>
                <w:noWrap/>
                <w:vAlign w:val="center"/>
              </w:tcPr>
            </w:tcPrChange>
          </w:tcPr>
          <w:p w14:paraId="2D642387"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top w:val="single" w:sz="4" w:space="0" w:color="auto"/>
              <w:left w:val="single" w:sz="4" w:space="0" w:color="auto"/>
              <w:bottom w:val="single" w:sz="4" w:space="0" w:color="auto"/>
              <w:right w:val="single" w:sz="4" w:space="0" w:color="auto"/>
            </w:tcBorders>
            <w:shd w:val="clear" w:color="auto" w:fill="auto"/>
            <w:vAlign w:val="center"/>
            <w:tcPrChange w:id="144" w:author="SungKwon Soh" w:date="2025-06-27T19:23:00Z" w16du:dateUtc="2025-06-27T10:23:00Z">
              <w:tcPr>
                <w:tcW w:w="47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9B1B4B1" w14:textId="26DDFDF3"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Change w:id="145" w:author="SungKwon Soh" w:date="2025-06-27T19:23:00Z" w16du:dateUtc="2025-06-27T10:23:00Z">
              <w:tcPr>
                <w:tcW w:w="44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416DB887" w14:textId="4B762B2E" w:rsidR="008857C9" w:rsidRPr="008857C9" w:rsidRDefault="008857C9" w:rsidP="008857C9">
            <w:pPr>
              <w:widowControl w:val="0"/>
              <w:adjustRightInd w:val="0"/>
              <w:snapToGrid w:val="0"/>
              <w:jc w:val="center"/>
              <w:rPr>
                <w:rFonts w:asciiTheme="minorHAnsi" w:eastAsia="MS Mincho" w:hAnsiTheme="minorHAnsi" w:cstheme="minorHAnsi"/>
                <w:i/>
                <w:iCs/>
                <w:kern w:val="2"/>
                <w:lang w:eastAsia="ja-JP"/>
              </w:rPr>
            </w:pPr>
            <w:r w:rsidRPr="008857C9">
              <w:rPr>
                <w:rFonts w:asciiTheme="minorHAnsi" w:eastAsia="MS Mincho" w:hAnsiTheme="minorHAnsi" w:cstheme="minorHAnsi"/>
                <w:b/>
                <w:bCs/>
                <w:i/>
                <w:iCs/>
                <w:kern w:val="2"/>
                <w:lang w:eastAsia="ja-JP"/>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146"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294CDECC" w14:textId="5ECFDC6F"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147" w:author="SungKwon Soh" w:date="2025-06-27T19:23:00Z" w16du:dateUtc="2025-06-27T10:23:00Z">
              <w:r w:rsidRPr="008857C9">
                <w:rPr>
                  <w:rFonts w:asciiTheme="minorHAnsi" w:hAnsiTheme="minorHAnsi" w:cstheme="minorHAnsi"/>
                  <w:b/>
                  <w:bCs/>
                  <w:i/>
                  <w:iCs/>
                  <w:rPrChange w:id="148" w:author="SungKwon Soh" w:date="2025-06-27T19:24:00Z" w16du:dateUtc="2025-06-27T10:24:00Z">
                    <w:rPr>
                      <w:b/>
                      <w:bCs/>
                      <w:i/>
                      <w:iCs/>
                    </w:rPr>
                  </w:rPrChange>
                </w:rPr>
                <w:t>6,701</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tcPrChange w:id="149"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050C0417"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tcPrChange w:id="150"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3905A0E0"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151"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7AFAAD46" w14:textId="67487AE5"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152" w:author="SungKwon Soh" w:date="2025-06-27T19:23:00Z" w16du:dateUtc="2025-06-27T10:23:00Z">
              <w:r w:rsidRPr="008857C9">
                <w:rPr>
                  <w:rFonts w:asciiTheme="minorHAnsi" w:hAnsiTheme="minorHAnsi" w:cstheme="minorHAnsi"/>
                  <w:b/>
                  <w:bCs/>
                  <w:i/>
                  <w:iCs/>
                  <w:rPrChange w:id="153" w:author="SungKwon Soh" w:date="2025-06-27T19:24:00Z" w16du:dateUtc="2025-06-27T10:24:00Z">
                    <w:rPr>
                      <w:b/>
                      <w:bCs/>
                      <w:i/>
                      <w:iCs/>
                    </w:rPr>
                  </w:rPrChange>
                </w:rPr>
                <w:t>4,309</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tcPrChange w:id="154"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7DD65C66"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tcPrChange w:id="155"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23A3AC91"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D9E2F3" w:themeFill="accent1" w:themeFillTint="33"/>
            <w:tcPrChange w:id="156" w:author="SungKwon Soh" w:date="2025-06-27T19:23:00Z" w16du:dateUtc="2025-06-27T10:23:00Z">
              <w:tcPr>
                <w:tcW w:w="309" w:type="pct"/>
                <w:gridSpan w:val="2"/>
                <w:tcBorders>
                  <w:top w:val="single" w:sz="4" w:space="0" w:color="auto"/>
                  <w:bottom w:val="single" w:sz="4" w:space="0" w:color="auto"/>
                  <w:right w:val="single" w:sz="4" w:space="0" w:color="auto"/>
                </w:tcBorders>
                <w:shd w:val="clear" w:color="auto" w:fill="D9E2F3" w:themeFill="accent1" w:themeFillTint="33"/>
                <w:vAlign w:val="center"/>
              </w:tcPr>
            </w:tcPrChange>
          </w:tcPr>
          <w:p w14:paraId="592005B9" w14:textId="629F8499" w:rsidR="008857C9" w:rsidRPr="008857C9" w:rsidRDefault="008857C9" w:rsidP="008857C9">
            <w:pPr>
              <w:widowControl w:val="0"/>
              <w:jc w:val="right"/>
              <w:rPr>
                <w:rFonts w:asciiTheme="minorHAnsi" w:eastAsia="MS Mincho" w:hAnsiTheme="minorHAnsi" w:cstheme="minorHAnsi"/>
                <w:i/>
                <w:iCs/>
                <w:kern w:val="2"/>
                <w:lang w:eastAsia="ja-JP"/>
              </w:rPr>
            </w:pPr>
            <w:ins w:id="157" w:author="SungKwon Soh" w:date="2025-06-27T19:23:00Z" w16du:dateUtc="2025-06-27T10:23:00Z">
              <w:r w:rsidRPr="008857C9">
                <w:rPr>
                  <w:rFonts w:asciiTheme="minorHAnsi" w:hAnsiTheme="minorHAnsi" w:cstheme="minorHAnsi"/>
                  <w:b/>
                  <w:bCs/>
                  <w:i/>
                  <w:iCs/>
                  <w:rPrChange w:id="158" w:author="SungKwon Soh" w:date="2025-06-27T19:24:00Z" w16du:dateUtc="2025-06-27T10:24:00Z">
                    <w:rPr>
                      <w:b/>
                      <w:bCs/>
                      <w:i/>
                      <w:iCs/>
                    </w:rPr>
                  </w:rPrChange>
                </w:rPr>
                <w:t>5</w:t>
              </w:r>
              <w:r w:rsidRPr="008857C9">
                <w:rPr>
                  <w:rFonts w:asciiTheme="minorHAnsi" w:eastAsia="Yu Mincho" w:hAnsiTheme="minorHAnsi" w:cstheme="minorHAnsi"/>
                  <w:b/>
                  <w:bCs/>
                  <w:i/>
                  <w:iCs/>
                  <w:lang w:eastAsia="ja-JP"/>
                  <w:rPrChange w:id="159" w:author="SungKwon Soh" w:date="2025-06-27T19:24:00Z" w16du:dateUtc="2025-06-27T10:24:00Z">
                    <w:rPr>
                      <w:rFonts w:eastAsia="Yu Mincho"/>
                      <w:b/>
                      <w:bCs/>
                      <w:i/>
                      <w:iCs/>
                      <w:lang w:eastAsia="ja-JP"/>
                    </w:rPr>
                  </w:rPrChange>
                </w:rPr>
                <w:t>,616</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160"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3C887C40"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161"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5B136842"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Change w:id="162" w:author="SungKwon Soh" w:date="2025-06-27T19:23:00Z" w16du:dateUtc="2025-06-27T10:23:00Z">
              <w:tcPr>
                <w:tcW w:w="310" w:type="pct"/>
                <w:gridSpan w:val="3"/>
                <w:tcBorders>
                  <w:top w:val="single" w:sz="4" w:space="0" w:color="auto"/>
                  <w:left w:val="single" w:sz="4" w:space="0" w:color="auto"/>
                  <w:bottom w:val="single" w:sz="4" w:space="0" w:color="auto"/>
                  <w:right w:val="single" w:sz="4" w:space="0" w:color="auto"/>
                </w:tcBorders>
                <w:shd w:val="clear" w:color="auto" w:fill="D9E2F3" w:themeFill="accent1" w:themeFillTint="33"/>
              </w:tcPr>
            </w:tcPrChange>
          </w:tcPr>
          <w:p w14:paraId="5C21197C" w14:textId="1CAEC085" w:rsidR="008857C9" w:rsidRPr="008857C9" w:rsidRDefault="008857C9" w:rsidP="008857C9">
            <w:pPr>
              <w:widowControl w:val="0"/>
              <w:jc w:val="right"/>
              <w:rPr>
                <w:rFonts w:asciiTheme="minorHAnsi" w:eastAsia="MS Mincho" w:hAnsiTheme="minorHAnsi" w:cstheme="minorHAnsi"/>
                <w:i/>
                <w:iCs/>
                <w:kern w:val="2"/>
                <w:lang w:eastAsia="ja-JP"/>
              </w:rPr>
            </w:pPr>
            <w:ins w:id="163" w:author="SungKwon Soh" w:date="2025-06-27T19:23:00Z" w16du:dateUtc="2025-06-27T10:23:00Z">
              <w:r w:rsidRPr="008857C9">
                <w:rPr>
                  <w:rFonts w:asciiTheme="minorHAnsi" w:eastAsia="MS Mincho" w:hAnsiTheme="minorHAnsi" w:cstheme="minorHAnsi"/>
                  <w:b/>
                  <w:bCs/>
                  <w:i/>
                  <w:iCs/>
                  <w:kern w:val="2"/>
                  <w:lang w:eastAsia="ja-JP"/>
                </w:rPr>
                <w:t>5,322</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164"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tcPrChange>
          </w:tcPr>
          <w:p w14:paraId="7CDB9E8F"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165" w:author="SungKwon Soh" w:date="2025-06-27T19:23:00Z" w16du:dateUtc="2025-06-27T10:23:00Z">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tcPrChange>
          </w:tcPr>
          <w:p w14:paraId="105EBF1A"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r>
      <w:tr w:rsidR="008857C9" w:rsidRPr="00DC6634" w14:paraId="7F0DB859" w14:textId="77777777" w:rsidTr="008857C9">
        <w:trPr>
          <w:trHeight w:val="210"/>
          <w:trPrChange w:id="166" w:author="SungKwon Soh" w:date="2025-06-27T19:25:00Z" w16du:dateUtc="2025-06-27T10:25:00Z">
            <w:trPr>
              <w:trHeight w:val="210"/>
            </w:trPr>
          </w:trPrChange>
        </w:trPr>
        <w:tc>
          <w:tcPr>
            <w:tcW w:w="377" w:type="pct"/>
            <w:vMerge/>
            <w:tcBorders>
              <w:left w:val="single" w:sz="4" w:space="0" w:color="auto"/>
              <w:right w:val="single" w:sz="4" w:space="0" w:color="auto"/>
            </w:tcBorders>
            <w:shd w:val="clear" w:color="auto" w:fill="auto"/>
            <w:noWrap/>
            <w:vAlign w:val="center"/>
            <w:tcPrChange w:id="167" w:author="SungKwon Soh" w:date="2025-06-27T19:25:00Z" w16du:dateUtc="2025-06-27T10:25:00Z">
              <w:tcPr>
                <w:tcW w:w="377" w:type="pct"/>
                <w:vMerge/>
                <w:tcBorders>
                  <w:left w:val="single" w:sz="4" w:space="0" w:color="auto"/>
                  <w:right w:val="single" w:sz="4" w:space="0" w:color="auto"/>
                </w:tcBorders>
                <w:shd w:val="clear" w:color="auto" w:fill="auto"/>
                <w:noWrap/>
                <w:vAlign w:val="center"/>
              </w:tcPr>
            </w:tcPrChange>
          </w:tcPr>
          <w:p w14:paraId="74EA3EC1"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val="restart"/>
            <w:tcBorders>
              <w:top w:val="single" w:sz="4" w:space="0" w:color="auto"/>
              <w:left w:val="single" w:sz="4" w:space="0" w:color="auto"/>
              <w:right w:val="single" w:sz="4" w:space="0" w:color="auto"/>
            </w:tcBorders>
            <w:shd w:val="clear" w:color="auto" w:fill="auto"/>
            <w:vAlign w:val="center"/>
            <w:tcPrChange w:id="168" w:author="SungKwon Soh" w:date="2025-06-27T19:25:00Z" w16du:dateUtc="2025-06-27T10:25:00Z">
              <w:tcPr>
                <w:tcW w:w="472" w:type="pct"/>
                <w:gridSpan w:val="2"/>
                <w:vMerge w:val="restart"/>
                <w:tcBorders>
                  <w:top w:val="single" w:sz="4" w:space="0" w:color="auto"/>
                  <w:left w:val="single" w:sz="4" w:space="0" w:color="auto"/>
                  <w:right w:val="single" w:sz="4" w:space="0" w:color="auto"/>
                </w:tcBorders>
                <w:shd w:val="clear" w:color="auto" w:fill="auto"/>
                <w:vAlign w:val="center"/>
              </w:tcPr>
            </w:tcPrChange>
          </w:tcPr>
          <w:p w14:paraId="59765E29" w14:textId="22922711"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r w:rsidRPr="008857C9">
              <w:rPr>
                <w:rFonts w:asciiTheme="minorHAnsi" w:hAnsiTheme="minorHAnsi" w:cstheme="minorHAnsi"/>
                <w:rPrChange w:id="169" w:author="SungKwon Soh" w:date="2025-06-27T19:24:00Z" w16du:dateUtc="2025-06-27T10:24:00Z">
                  <w:rPr/>
                </w:rPrChange>
              </w:rPr>
              <w:t>CA north of 20°N</w:t>
            </w:r>
          </w:p>
        </w:tc>
        <w:tc>
          <w:tcPr>
            <w:tcW w:w="440" w:type="pct"/>
            <w:tcBorders>
              <w:top w:val="single" w:sz="4" w:space="0" w:color="auto"/>
              <w:left w:val="single" w:sz="4" w:space="0" w:color="auto"/>
              <w:bottom w:val="single" w:sz="4" w:space="0" w:color="auto"/>
              <w:right w:val="single" w:sz="4" w:space="0" w:color="auto"/>
            </w:tcBorders>
            <w:shd w:val="clear" w:color="auto" w:fill="auto"/>
            <w:noWrap/>
            <w:tcPrChange w:id="170" w:author="SungKwon Soh" w:date="2025-06-27T19:25:00Z" w16du:dateUtc="2025-06-27T10:25:00Z">
              <w:tcPr>
                <w:tcW w:w="440" w:type="pct"/>
                <w:gridSpan w:val="2"/>
                <w:tcBorders>
                  <w:top w:val="single" w:sz="4" w:space="0" w:color="auto"/>
                  <w:left w:val="single" w:sz="4" w:space="0" w:color="auto"/>
                  <w:bottom w:val="single" w:sz="4" w:space="0" w:color="auto"/>
                  <w:right w:val="single" w:sz="4" w:space="0" w:color="auto"/>
                </w:tcBorders>
                <w:shd w:val="clear" w:color="auto" w:fill="auto"/>
                <w:noWrap/>
              </w:tcPr>
            </w:tcPrChange>
          </w:tcPr>
          <w:p w14:paraId="2D07220A" w14:textId="78E3033F" w:rsidR="008857C9" w:rsidRPr="008857C9"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8857C9">
              <w:rPr>
                <w:rFonts w:asciiTheme="minorHAnsi" w:hAnsiTheme="minorHAnsi" w:cstheme="minorHAnsi"/>
                <w:rPrChange w:id="171" w:author="SungKwon Soh" w:date="2025-06-27T19:24:00Z" w16du:dateUtc="2025-06-27T10:24:00Z">
                  <w:rPr/>
                </w:rPrChange>
              </w:rPr>
              <w:t>Drift gillnet</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Change w:id="172"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5B196A1" w14:textId="771C671C" w:rsidR="008857C9" w:rsidRPr="008857C9" w:rsidRDefault="008857C9" w:rsidP="008857C9">
            <w:pPr>
              <w:widowControl w:val="0"/>
              <w:adjustRightInd w:val="0"/>
              <w:snapToGrid w:val="0"/>
              <w:jc w:val="right"/>
              <w:rPr>
                <w:rFonts w:asciiTheme="minorHAnsi" w:eastAsia="MS Mincho" w:hAnsiTheme="minorHAnsi" w:cstheme="minorHAnsi"/>
                <w:b/>
                <w:bCs/>
                <w:i/>
                <w:iCs/>
                <w:kern w:val="2"/>
                <w:lang w:eastAsia="ja-JP"/>
              </w:rPr>
            </w:pPr>
            <w:ins w:id="173" w:author="SungKwon Soh" w:date="2025-06-27T19:23:00Z" w16du:dateUtc="2025-06-27T10:23:00Z">
              <w:r w:rsidRPr="008857C9">
                <w:rPr>
                  <w:rFonts w:asciiTheme="minorHAnsi" w:eastAsia="MS Mincho" w:hAnsiTheme="minorHAnsi" w:cstheme="minorHAnsi"/>
                  <w:kern w:val="2"/>
                  <w:lang w:eastAsia="ja-JP"/>
                  <w:rPrChange w:id="174" w:author="SungKwon Soh" w:date="2025-06-27T19:24:00Z" w16du:dateUtc="2025-06-27T10:24:00Z">
                    <w:rPr>
                      <w:rFonts w:eastAsia="MS Mincho"/>
                      <w:kern w:val="2"/>
                      <w:lang w:eastAsia="ja-JP"/>
                    </w:rPr>
                  </w:rPrChange>
                </w:rPr>
                <w:t>608</w:t>
              </w:r>
            </w:ins>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175"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8EC4C6C" w14:textId="17AC913D"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176" w:author="SungKwon Soh" w:date="2025-06-27T19:23:00Z" w16du:dateUtc="2025-06-27T10:23:00Z">
              <w:r w:rsidRPr="008857C9">
                <w:rPr>
                  <w:rFonts w:asciiTheme="minorHAnsi" w:eastAsia="MS Mincho" w:hAnsiTheme="minorHAnsi" w:cstheme="minorHAnsi"/>
                  <w:kern w:val="2"/>
                  <w:lang w:eastAsia="ja-JP"/>
                  <w:rPrChange w:id="177" w:author="SungKwon Soh" w:date="2025-06-27T19:24:00Z" w16du:dateUtc="2025-06-27T10:24:00Z">
                    <w:rPr>
                      <w:rFonts w:eastAsia="MS Mincho"/>
                      <w:kern w:val="2"/>
                      <w:lang w:eastAsia="ja-JP"/>
                    </w:rPr>
                  </w:rPrChange>
                </w:rPr>
                <w:t>139</w:t>
              </w:r>
            </w:ins>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178" w:author="SungKwon Soh" w:date="2025-06-27T19:25:00Z" w16du:dateUtc="2025-06-27T10:25: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C3C8BF8" w14:textId="524C9292"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179" w:author="SungKwon Soh" w:date="2025-06-27T19:23:00Z" w16du:dateUtc="2025-06-27T10:23:00Z">
              <w:r w:rsidRPr="008857C9">
                <w:rPr>
                  <w:rFonts w:asciiTheme="minorHAnsi" w:eastAsia="MS Mincho" w:hAnsiTheme="minorHAnsi" w:cstheme="minorHAnsi"/>
                  <w:kern w:val="2"/>
                  <w:lang w:eastAsia="ja-JP"/>
                  <w:rPrChange w:id="180" w:author="SungKwon Soh" w:date="2025-06-27T19:24:00Z" w16du:dateUtc="2025-06-27T10:24:00Z">
                    <w:rPr>
                      <w:rFonts w:eastAsia="MS Mincho"/>
                      <w:kern w:val="2"/>
                      <w:lang w:eastAsia="ja-JP"/>
                    </w:rPr>
                  </w:rPrChange>
                </w:rPr>
                <w:t>3,593</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181"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D2A6E5" w14:textId="5E9FDAD5" w:rsidR="008857C9" w:rsidRPr="008857C9" w:rsidRDefault="008857C9" w:rsidP="008857C9">
            <w:pPr>
              <w:widowControl w:val="0"/>
              <w:adjustRightInd w:val="0"/>
              <w:snapToGrid w:val="0"/>
              <w:jc w:val="right"/>
              <w:rPr>
                <w:rFonts w:asciiTheme="minorHAnsi" w:eastAsiaTheme="minorEastAsia" w:hAnsiTheme="minorHAnsi" w:cstheme="minorHAnsi"/>
                <w:b/>
                <w:bCs/>
                <w:i/>
                <w:iCs/>
                <w:kern w:val="2"/>
                <w:lang w:eastAsia="ko-KR"/>
              </w:rPr>
            </w:pPr>
            <w:ins w:id="182" w:author="SungKwon Soh" w:date="2025-06-27T19:23:00Z" w16du:dateUtc="2025-06-27T10:23:00Z">
              <w:r w:rsidRPr="008857C9">
                <w:rPr>
                  <w:rFonts w:asciiTheme="minorHAnsi" w:eastAsia="MS Mincho" w:hAnsiTheme="minorHAnsi" w:cstheme="minorHAnsi"/>
                  <w:kern w:val="2"/>
                  <w:lang w:eastAsia="ja-JP"/>
                  <w:rPrChange w:id="183" w:author="SungKwon Soh" w:date="2025-06-27T19:24:00Z" w16du:dateUtc="2025-06-27T10:24:00Z">
                    <w:rPr>
                      <w:rFonts w:eastAsia="MS Mincho"/>
                      <w:kern w:val="2"/>
                      <w:lang w:eastAsia="ja-JP"/>
                    </w:rPr>
                  </w:rPrChange>
                </w:rPr>
                <w:t>4</w:t>
              </w:r>
              <w:r w:rsidRPr="008857C9">
                <w:rPr>
                  <w:rFonts w:asciiTheme="minorHAnsi" w:eastAsia="MS Mincho" w:hAnsiTheme="minorHAnsi" w:cstheme="minorHAnsi"/>
                  <w:kern w:val="2"/>
                  <w:lang w:eastAsia="ja-JP"/>
                  <w:rPrChange w:id="184" w:author="SungKwon Soh" w:date="2025-06-27T19:24:00Z" w16du:dateUtc="2025-06-27T10:24:00Z">
                    <w:rPr>
                      <w:rFonts w:eastAsia="MS Mincho" w:hint="eastAsia"/>
                      <w:kern w:val="2"/>
                      <w:lang w:eastAsia="ja-JP"/>
                    </w:rPr>
                  </w:rPrChange>
                </w:rPr>
                <w:t>59</w:t>
              </w:r>
            </w:ins>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Change w:id="185"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1599E7E" w14:textId="359AF785"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186" w:author="SungKwon Soh" w:date="2025-06-27T19:23:00Z" w16du:dateUtc="2025-06-27T10:23:00Z">
              <w:r w:rsidRPr="008857C9">
                <w:rPr>
                  <w:rFonts w:asciiTheme="minorHAnsi" w:eastAsia="MS Mincho" w:hAnsiTheme="minorHAnsi" w:cstheme="minorHAnsi"/>
                  <w:kern w:val="2"/>
                  <w:lang w:eastAsia="ja-JP"/>
                  <w:rPrChange w:id="187" w:author="SungKwon Soh" w:date="2025-06-27T19:24:00Z" w16du:dateUtc="2025-06-27T10:24:00Z">
                    <w:rPr>
                      <w:rFonts w:eastAsia="MS Mincho" w:hint="eastAsia"/>
                      <w:kern w:val="2"/>
                      <w:lang w:eastAsia="ja-JP"/>
                    </w:rPr>
                  </w:rPrChange>
                </w:rPr>
                <w:t>5</w:t>
              </w:r>
              <w:r w:rsidRPr="008857C9">
                <w:rPr>
                  <w:rFonts w:asciiTheme="minorHAnsi" w:eastAsia="MS Mincho" w:hAnsiTheme="minorHAnsi" w:cstheme="minorHAnsi"/>
                  <w:kern w:val="2"/>
                  <w:lang w:eastAsia="ja-JP"/>
                  <w:rPrChange w:id="188" w:author="SungKwon Soh" w:date="2025-06-27T19:24:00Z" w16du:dateUtc="2025-06-27T10:24:00Z">
                    <w:rPr>
                      <w:rFonts w:eastAsia="MS Mincho"/>
                      <w:kern w:val="2"/>
                      <w:lang w:eastAsia="ja-JP"/>
                    </w:rPr>
                  </w:rPrChange>
                </w:rPr>
                <w:t>4</w:t>
              </w:r>
            </w:ins>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Change w:id="189" w:author="SungKwon Soh" w:date="2025-06-27T19:25:00Z" w16du:dateUtc="2025-06-27T10:25: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2238EA" w14:textId="15167080"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190" w:author="SungKwon Soh" w:date="2025-06-27T19:23:00Z" w16du:dateUtc="2025-06-27T10:23:00Z">
              <w:r w:rsidRPr="008857C9">
                <w:rPr>
                  <w:rFonts w:asciiTheme="minorHAnsi" w:eastAsia="MS Mincho" w:hAnsiTheme="minorHAnsi" w:cstheme="minorHAnsi"/>
                  <w:kern w:val="2"/>
                  <w:lang w:eastAsia="ja-JP"/>
                  <w:rPrChange w:id="191" w:author="SungKwon Soh" w:date="2025-06-27T19:24:00Z" w16du:dateUtc="2025-06-27T10:24:00Z">
                    <w:rPr>
                      <w:rFonts w:eastAsia="MS Mincho"/>
                      <w:kern w:val="2"/>
                      <w:lang w:eastAsia="ja-JP"/>
                    </w:rPr>
                  </w:rPrChange>
                </w:rPr>
                <w:t>917(*)</w:t>
              </w:r>
            </w:ins>
          </w:p>
        </w:tc>
        <w:tc>
          <w:tcPr>
            <w:tcW w:w="309" w:type="pct"/>
            <w:tcBorders>
              <w:top w:val="single" w:sz="4" w:space="0" w:color="auto"/>
              <w:bottom w:val="single" w:sz="4" w:space="0" w:color="auto"/>
              <w:right w:val="single" w:sz="4" w:space="0" w:color="auto"/>
            </w:tcBorders>
            <w:shd w:val="clear" w:color="auto" w:fill="auto"/>
            <w:vAlign w:val="center"/>
            <w:tcPrChange w:id="192" w:author="SungKwon Soh" w:date="2025-06-27T19:25:00Z" w16du:dateUtc="2025-06-27T10:25: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19EE4D7D" w14:textId="18E6A768" w:rsidR="008857C9" w:rsidRPr="008857C9" w:rsidRDefault="008857C9" w:rsidP="008857C9">
            <w:pPr>
              <w:widowControl w:val="0"/>
              <w:jc w:val="right"/>
              <w:rPr>
                <w:rFonts w:asciiTheme="minorHAnsi" w:eastAsia="MS Mincho" w:hAnsiTheme="minorHAnsi" w:cstheme="minorHAnsi"/>
                <w:i/>
                <w:iCs/>
                <w:kern w:val="2"/>
                <w:lang w:eastAsia="ja-JP"/>
              </w:rPr>
            </w:pPr>
            <w:ins w:id="193" w:author="SungKwon Soh" w:date="2025-06-27T19:23:00Z" w16du:dateUtc="2025-06-27T10:23:00Z">
              <w:r w:rsidRPr="008857C9">
                <w:rPr>
                  <w:rFonts w:asciiTheme="minorHAnsi" w:eastAsia="MS Mincho" w:hAnsiTheme="minorHAnsi" w:cstheme="minorHAnsi"/>
                  <w:kern w:val="2"/>
                  <w:lang w:eastAsia="ja-JP"/>
                  <w:rPrChange w:id="194" w:author="SungKwon Soh" w:date="2025-06-27T19:24:00Z" w16du:dateUtc="2025-06-27T10:24:00Z">
                    <w:rPr>
                      <w:rFonts w:eastAsia="MS Mincho" w:hint="eastAsia"/>
                      <w:kern w:val="2"/>
                      <w:lang w:eastAsia="ja-JP"/>
                    </w:rPr>
                  </w:rPrChange>
                </w:rPr>
                <w:t>631</w:t>
              </w:r>
              <w:r w:rsidRPr="008857C9">
                <w:rPr>
                  <w:rFonts w:asciiTheme="minorHAnsi" w:eastAsia="MS Mincho" w:hAnsiTheme="minorHAnsi" w:cstheme="minorHAnsi"/>
                  <w:kern w:val="2"/>
                  <w:lang w:eastAsia="ja-JP"/>
                  <w:rPrChange w:id="195" w:author="SungKwon Soh" w:date="2025-06-27T19:24:00Z" w16du:dateUtc="2025-06-27T10:24:00Z">
                    <w:rPr>
                      <w:rFonts w:eastAsia="MS Mincho"/>
                      <w:kern w:val="2"/>
                      <w:lang w:eastAsia="ja-JP"/>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196"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61F7E36" w14:textId="63B11081" w:rsidR="008857C9" w:rsidRPr="008857C9" w:rsidRDefault="008857C9" w:rsidP="008857C9">
            <w:pPr>
              <w:widowControl w:val="0"/>
              <w:jc w:val="right"/>
              <w:rPr>
                <w:rFonts w:asciiTheme="minorHAnsi" w:eastAsia="MS Mincho" w:hAnsiTheme="minorHAnsi" w:cstheme="minorHAnsi"/>
                <w:i/>
                <w:iCs/>
                <w:kern w:val="2"/>
                <w:lang w:eastAsia="ja-JP"/>
              </w:rPr>
            </w:pPr>
            <w:ins w:id="197" w:author="SungKwon Soh" w:date="2025-06-27T19:23:00Z" w16du:dateUtc="2025-06-27T10:23:00Z">
              <w:r w:rsidRPr="008857C9">
                <w:rPr>
                  <w:rFonts w:asciiTheme="minorHAnsi" w:eastAsia="MS Mincho" w:hAnsiTheme="minorHAnsi" w:cstheme="minorHAnsi"/>
                  <w:kern w:val="2"/>
                  <w:lang w:eastAsia="ja-JP"/>
                  <w:rPrChange w:id="198" w:author="SungKwon Soh" w:date="2025-06-27T19:24:00Z" w16du:dateUtc="2025-06-27T10:24:00Z">
                    <w:rPr>
                      <w:rFonts w:eastAsia="MS Mincho" w:hint="eastAsia"/>
                      <w:kern w:val="2"/>
                      <w:lang w:eastAsia="ja-JP"/>
                    </w:rPr>
                  </w:rPrChange>
                </w:rPr>
                <w:t>4</w:t>
              </w:r>
              <w:r w:rsidRPr="008857C9">
                <w:rPr>
                  <w:rFonts w:asciiTheme="minorHAnsi" w:eastAsia="MS Mincho" w:hAnsiTheme="minorHAnsi" w:cstheme="minorHAnsi"/>
                  <w:kern w:val="2"/>
                  <w:lang w:eastAsia="ja-JP"/>
                  <w:rPrChange w:id="199" w:author="SungKwon Soh" w:date="2025-06-27T19:24:00Z" w16du:dateUtc="2025-06-27T10:24:00Z">
                    <w:rPr>
                      <w:rFonts w:eastAsia="MS Mincho"/>
                      <w:kern w:val="2"/>
                      <w:lang w:eastAsia="ja-JP"/>
                    </w:rPr>
                  </w:rPrChange>
                </w:rPr>
                <w:t>9</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200"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139DA99" w14:textId="1AD308E5" w:rsidR="008857C9" w:rsidRPr="008857C9" w:rsidRDefault="008857C9" w:rsidP="008857C9">
            <w:pPr>
              <w:widowControl w:val="0"/>
              <w:jc w:val="right"/>
              <w:rPr>
                <w:rFonts w:asciiTheme="minorHAnsi" w:eastAsia="MS Mincho" w:hAnsiTheme="minorHAnsi" w:cstheme="minorHAnsi"/>
                <w:i/>
                <w:iCs/>
                <w:kern w:val="2"/>
                <w:lang w:eastAsia="ja-JP"/>
              </w:rPr>
            </w:pPr>
            <w:ins w:id="201" w:author="SungKwon Soh" w:date="2025-06-27T19:23:00Z" w16du:dateUtc="2025-06-27T10:23:00Z">
              <w:r w:rsidRPr="008857C9">
                <w:rPr>
                  <w:rFonts w:asciiTheme="minorHAnsi" w:eastAsia="MS Mincho" w:hAnsiTheme="minorHAnsi" w:cstheme="minorHAnsi"/>
                  <w:kern w:val="2"/>
                  <w:lang w:eastAsia="ja-JP"/>
                  <w:rPrChange w:id="202" w:author="SungKwon Soh" w:date="2025-06-27T19:24:00Z" w16du:dateUtc="2025-06-27T10:24:00Z">
                    <w:rPr>
                      <w:rFonts w:eastAsia="MS Mincho"/>
                      <w:kern w:val="2"/>
                      <w:lang w:eastAsia="ja-JP"/>
                    </w:rPr>
                  </w:rPrChange>
                </w:rPr>
                <w:t>832(*)</w:t>
              </w:r>
            </w:ins>
          </w:p>
        </w:tc>
        <w:tc>
          <w:tcPr>
            <w:tcW w:w="310" w:type="pct"/>
            <w:gridSpan w:val="2"/>
            <w:tcBorders>
              <w:top w:val="single" w:sz="4" w:space="0" w:color="auto"/>
              <w:left w:val="single" w:sz="4" w:space="0" w:color="auto"/>
              <w:bottom w:val="single" w:sz="4" w:space="0" w:color="auto"/>
              <w:right w:val="single" w:sz="4" w:space="0" w:color="auto"/>
            </w:tcBorders>
            <w:shd w:val="clear" w:color="auto" w:fill="auto"/>
            <w:vAlign w:val="center"/>
            <w:tcPrChange w:id="203" w:author="SungKwon Soh" w:date="2025-06-27T19:25:00Z" w16du:dateUtc="2025-06-27T10:25:00Z">
              <w:tcPr>
                <w:tcW w:w="310" w:type="pct"/>
                <w:gridSpan w:val="3"/>
                <w:tcBorders>
                  <w:top w:val="single" w:sz="4" w:space="0" w:color="auto"/>
                  <w:left w:val="single" w:sz="4" w:space="0" w:color="auto"/>
                  <w:bottom w:val="single" w:sz="4" w:space="0" w:color="auto"/>
                  <w:right w:val="single" w:sz="4" w:space="0" w:color="auto"/>
                </w:tcBorders>
                <w:shd w:val="clear" w:color="auto" w:fill="auto"/>
              </w:tcPr>
            </w:tcPrChange>
          </w:tcPr>
          <w:p w14:paraId="0383F887" w14:textId="2D08FF7A" w:rsidR="008857C9" w:rsidRPr="008857C9" w:rsidRDefault="008857C9" w:rsidP="008857C9">
            <w:pPr>
              <w:widowControl w:val="0"/>
              <w:jc w:val="right"/>
              <w:rPr>
                <w:rFonts w:asciiTheme="minorHAnsi" w:eastAsia="MS Mincho" w:hAnsiTheme="minorHAnsi" w:cstheme="minorHAnsi"/>
                <w:i/>
                <w:iCs/>
                <w:kern w:val="2"/>
                <w:lang w:eastAsia="ja-JP"/>
              </w:rPr>
            </w:pPr>
            <w:ins w:id="204" w:author="SungKwon Soh" w:date="2025-06-27T19:23:00Z" w16du:dateUtc="2025-06-27T10:23:00Z">
              <w:r w:rsidRPr="008857C9">
                <w:rPr>
                  <w:rFonts w:asciiTheme="minorHAnsi" w:eastAsia="MS Mincho" w:hAnsiTheme="minorHAnsi" w:cstheme="minorHAnsi"/>
                  <w:kern w:val="2"/>
                  <w:lang w:eastAsia="ja-JP"/>
                  <w:rPrChange w:id="205" w:author="SungKwon Soh" w:date="2025-06-27T19:24:00Z" w16du:dateUtc="2025-06-27T10:24:00Z">
                    <w:rPr>
                      <w:rFonts w:asciiTheme="minorHAnsi" w:eastAsia="MS Mincho" w:hAnsiTheme="minorHAnsi" w:cstheme="minorHAnsi" w:hint="eastAsia"/>
                      <w:kern w:val="2"/>
                      <w:lang w:eastAsia="ja-JP"/>
                    </w:rPr>
                  </w:rPrChange>
                </w:rPr>
                <w:t>631</w:t>
              </w:r>
              <w:r w:rsidRPr="008857C9">
                <w:rPr>
                  <w:rFonts w:asciiTheme="minorHAnsi" w:hAnsiTheme="minorHAnsi" w:cstheme="minorHAnsi"/>
                  <w:rPrChange w:id="206"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207"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tcPr>
            </w:tcPrChange>
          </w:tcPr>
          <w:p w14:paraId="78E1F774" w14:textId="4D3DAD55" w:rsidR="008857C9" w:rsidRPr="008857C9" w:rsidRDefault="008857C9" w:rsidP="008857C9">
            <w:pPr>
              <w:widowControl w:val="0"/>
              <w:jc w:val="right"/>
              <w:rPr>
                <w:rFonts w:asciiTheme="minorHAnsi" w:eastAsia="MS Mincho" w:hAnsiTheme="minorHAnsi" w:cstheme="minorHAnsi"/>
                <w:i/>
                <w:iCs/>
                <w:kern w:val="2"/>
                <w:lang w:eastAsia="ja-JP"/>
              </w:rPr>
            </w:pPr>
            <w:ins w:id="208" w:author="SungKwon Soh" w:date="2025-06-27T19:23:00Z" w16du:dateUtc="2025-06-27T10:23:00Z">
              <w:r w:rsidRPr="008857C9">
                <w:rPr>
                  <w:rFonts w:asciiTheme="minorHAnsi" w:eastAsia="MS Mincho" w:hAnsiTheme="minorHAnsi" w:cstheme="minorHAnsi"/>
                  <w:kern w:val="2"/>
                  <w:lang w:eastAsia="ja-JP"/>
                  <w:rPrChange w:id="209" w:author="SungKwon Soh" w:date="2025-06-27T19:24:00Z" w16du:dateUtc="2025-06-27T10:24:00Z">
                    <w:rPr>
                      <w:rFonts w:asciiTheme="minorHAnsi" w:eastAsia="MS Mincho" w:hAnsiTheme="minorHAnsi" w:cstheme="minorHAnsi" w:hint="eastAsia"/>
                      <w:kern w:val="2"/>
                      <w:lang w:eastAsia="ja-JP"/>
                    </w:rPr>
                  </w:rPrChange>
                </w:rPr>
                <w:t>46</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210" w:author="SungKwon Soh" w:date="2025-06-27T19:25:00Z" w16du:dateUtc="2025-06-27T10:25:00Z">
              <w:tcPr>
                <w:tcW w:w="309" w:type="pct"/>
                <w:tcBorders>
                  <w:top w:val="single" w:sz="4" w:space="0" w:color="auto"/>
                  <w:left w:val="single" w:sz="4" w:space="0" w:color="auto"/>
                  <w:bottom w:val="single" w:sz="4" w:space="0" w:color="auto"/>
                  <w:right w:val="single" w:sz="4" w:space="0" w:color="auto"/>
                </w:tcBorders>
                <w:shd w:val="clear" w:color="auto" w:fill="auto"/>
              </w:tcPr>
            </w:tcPrChange>
          </w:tcPr>
          <w:p w14:paraId="0FDF27FC" w14:textId="522F70B1" w:rsidR="008857C9" w:rsidRPr="008857C9" w:rsidRDefault="008857C9" w:rsidP="008857C9">
            <w:pPr>
              <w:widowControl w:val="0"/>
              <w:jc w:val="right"/>
              <w:rPr>
                <w:rFonts w:asciiTheme="minorHAnsi" w:eastAsia="MS Mincho" w:hAnsiTheme="minorHAnsi" w:cstheme="minorHAnsi"/>
                <w:i/>
                <w:iCs/>
                <w:kern w:val="2"/>
                <w:lang w:eastAsia="ja-JP"/>
              </w:rPr>
            </w:pPr>
            <w:ins w:id="211" w:author="SungKwon Soh" w:date="2025-06-27T19:23:00Z" w16du:dateUtc="2025-06-27T10:23:00Z">
              <w:r w:rsidRPr="008857C9">
                <w:rPr>
                  <w:rFonts w:asciiTheme="minorHAnsi" w:eastAsia="MS Mincho" w:hAnsiTheme="minorHAnsi" w:cstheme="minorHAnsi"/>
                  <w:kern w:val="2"/>
                  <w:lang w:eastAsia="ja-JP"/>
                </w:rPr>
                <w:t>522</w:t>
              </w:r>
              <w:r w:rsidRPr="008857C9">
                <w:rPr>
                  <w:rFonts w:asciiTheme="minorHAnsi" w:hAnsiTheme="minorHAnsi" w:cstheme="minorHAnsi"/>
                  <w:rPrChange w:id="212" w:author="SungKwon Soh" w:date="2025-06-27T19:24:00Z" w16du:dateUtc="2025-06-27T10:24:00Z">
                    <w:rPr/>
                  </w:rPrChange>
                </w:rPr>
                <w:t>(*)</w:t>
              </w:r>
            </w:ins>
          </w:p>
        </w:tc>
      </w:tr>
      <w:tr w:rsidR="008857C9" w:rsidRPr="00DC6634" w14:paraId="6DB655CE" w14:textId="77777777" w:rsidTr="008857C9">
        <w:trPr>
          <w:trHeight w:val="210"/>
          <w:trPrChange w:id="213" w:author="SungKwon Soh" w:date="2025-06-27T19:25:00Z" w16du:dateUtc="2025-06-27T10:25:00Z">
            <w:trPr>
              <w:trHeight w:val="210"/>
            </w:trPr>
          </w:trPrChange>
        </w:trPr>
        <w:tc>
          <w:tcPr>
            <w:tcW w:w="377" w:type="pct"/>
            <w:vMerge/>
            <w:tcBorders>
              <w:left w:val="single" w:sz="4" w:space="0" w:color="auto"/>
              <w:right w:val="single" w:sz="4" w:space="0" w:color="auto"/>
            </w:tcBorders>
            <w:shd w:val="clear" w:color="auto" w:fill="auto"/>
            <w:noWrap/>
            <w:vAlign w:val="center"/>
            <w:tcPrChange w:id="214" w:author="SungKwon Soh" w:date="2025-06-27T19:25:00Z" w16du:dateUtc="2025-06-27T10:25:00Z">
              <w:tcPr>
                <w:tcW w:w="377" w:type="pct"/>
                <w:vMerge/>
                <w:tcBorders>
                  <w:left w:val="single" w:sz="4" w:space="0" w:color="auto"/>
                  <w:right w:val="single" w:sz="4" w:space="0" w:color="auto"/>
                </w:tcBorders>
                <w:shd w:val="clear" w:color="auto" w:fill="auto"/>
                <w:noWrap/>
                <w:vAlign w:val="center"/>
              </w:tcPr>
            </w:tcPrChange>
          </w:tcPr>
          <w:p w14:paraId="4C662B50"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shd w:val="clear" w:color="auto" w:fill="auto"/>
            <w:vAlign w:val="center"/>
            <w:tcPrChange w:id="215" w:author="SungKwon Soh" w:date="2025-06-27T19:25:00Z" w16du:dateUtc="2025-06-27T10:25:00Z">
              <w:tcPr>
                <w:tcW w:w="472" w:type="pct"/>
                <w:gridSpan w:val="2"/>
                <w:vMerge/>
                <w:tcBorders>
                  <w:left w:val="single" w:sz="4" w:space="0" w:color="auto"/>
                  <w:right w:val="single" w:sz="4" w:space="0" w:color="auto"/>
                </w:tcBorders>
                <w:shd w:val="clear" w:color="auto" w:fill="auto"/>
                <w:vAlign w:val="center"/>
              </w:tcPr>
            </w:tcPrChange>
          </w:tcPr>
          <w:p w14:paraId="06987502"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tcPrChange w:id="216" w:author="SungKwon Soh" w:date="2025-06-27T19:25:00Z" w16du:dateUtc="2025-06-27T10:25:00Z">
              <w:tcPr>
                <w:tcW w:w="440" w:type="pct"/>
                <w:gridSpan w:val="2"/>
                <w:tcBorders>
                  <w:top w:val="single" w:sz="4" w:space="0" w:color="auto"/>
                  <w:left w:val="single" w:sz="4" w:space="0" w:color="auto"/>
                  <w:bottom w:val="single" w:sz="4" w:space="0" w:color="auto"/>
                  <w:right w:val="single" w:sz="4" w:space="0" w:color="auto"/>
                </w:tcBorders>
                <w:shd w:val="clear" w:color="auto" w:fill="auto"/>
                <w:noWrap/>
              </w:tcPr>
            </w:tcPrChange>
          </w:tcPr>
          <w:p w14:paraId="21CD7225" w14:textId="38007FC6" w:rsidR="008857C9" w:rsidRPr="008857C9"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8857C9">
              <w:rPr>
                <w:rFonts w:asciiTheme="minorHAnsi" w:hAnsiTheme="minorHAnsi" w:cstheme="minorHAnsi"/>
                <w:rPrChange w:id="217" w:author="SungKwon Soh" w:date="2025-06-27T19:24:00Z" w16du:dateUtc="2025-06-27T10:24:00Z">
                  <w:rPr/>
                </w:rPrChange>
              </w:rPr>
              <w:t>Longline</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Change w:id="218"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1A0B38E" w14:textId="010315D7" w:rsidR="008857C9" w:rsidRPr="008857C9" w:rsidRDefault="008857C9" w:rsidP="008857C9">
            <w:pPr>
              <w:widowControl w:val="0"/>
              <w:adjustRightInd w:val="0"/>
              <w:snapToGrid w:val="0"/>
              <w:jc w:val="right"/>
              <w:rPr>
                <w:rFonts w:asciiTheme="minorHAnsi" w:eastAsia="MS Mincho" w:hAnsiTheme="minorHAnsi" w:cstheme="minorHAnsi"/>
                <w:b/>
                <w:bCs/>
                <w:i/>
                <w:iCs/>
                <w:kern w:val="2"/>
                <w:lang w:eastAsia="ja-JP"/>
              </w:rPr>
            </w:pPr>
            <w:ins w:id="219" w:author="SungKwon Soh" w:date="2025-06-27T19:23:00Z" w16du:dateUtc="2025-06-27T10:23:00Z">
              <w:r w:rsidRPr="008857C9">
                <w:rPr>
                  <w:rFonts w:asciiTheme="minorHAnsi" w:hAnsiTheme="minorHAnsi" w:cstheme="minorHAnsi"/>
                  <w:rPrChange w:id="220" w:author="SungKwon Soh" w:date="2025-06-27T19:24:00Z" w16du:dateUtc="2025-06-27T10:24:00Z">
                    <w:rPr/>
                  </w:rPrChange>
                </w:rPr>
                <w:t>5,103</w:t>
              </w:r>
            </w:ins>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Change w:id="221"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153EAD" w14:textId="6E697CEB"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22" w:author="SungKwon Soh" w:date="2025-06-27T19:23:00Z" w16du:dateUtc="2025-06-27T10:23:00Z">
              <w:r w:rsidRPr="008857C9">
                <w:rPr>
                  <w:rFonts w:asciiTheme="minorHAnsi" w:hAnsiTheme="minorHAnsi" w:cstheme="minorHAnsi"/>
                  <w:rPrChange w:id="223" w:author="SungKwon Soh" w:date="2025-06-27T19:24:00Z" w16du:dateUtc="2025-06-27T10:24:00Z">
                    <w:rPr/>
                  </w:rPrChange>
                </w:rPr>
                <w:t>318</w:t>
              </w:r>
            </w:ins>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Change w:id="224" w:author="SungKwon Soh" w:date="2025-06-27T19:25:00Z" w16du:dateUtc="2025-06-27T10:25: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31268DC" w14:textId="5FEA3CD4"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25" w:author="SungKwon Soh" w:date="2025-06-27T19:23:00Z" w16du:dateUtc="2025-06-27T10:23:00Z">
              <w:r w:rsidRPr="008857C9">
                <w:rPr>
                  <w:rFonts w:asciiTheme="minorHAnsi" w:hAnsiTheme="minorHAnsi" w:cstheme="minorHAnsi"/>
                  <w:rPrChange w:id="226" w:author="SungKwon Soh" w:date="2025-06-27T19:24:00Z" w16du:dateUtc="2025-06-27T10:24:00Z">
                    <w:rPr/>
                  </w:rPrChange>
                </w:rPr>
                <w:t>44,192</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27"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44D9D0F" w14:textId="382C8754" w:rsidR="008857C9" w:rsidRPr="008857C9" w:rsidRDefault="008857C9" w:rsidP="008857C9">
            <w:pPr>
              <w:widowControl w:val="0"/>
              <w:adjustRightInd w:val="0"/>
              <w:snapToGrid w:val="0"/>
              <w:jc w:val="right"/>
              <w:rPr>
                <w:rFonts w:asciiTheme="minorHAnsi" w:eastAsiaTheme="minorEastAsia" w:hAnsiTheme="minorHAnsi" w:cstheme="minorHAnsi"/>
                <w:b/>
                <w:bCs/>
                <w:i/>
                <w:iCs/>
                <w:kern w:val="2"/>
                <w:lang w:eastAsia="ko-KR"/>
              </w:rPr>
            </w:pPr>
            <w:ins w:id="228" w:author="SungKwon Soh" w:date="2025-06-27T19:23:00Z" w16du:dateUtc="2025-06-27T10:23:00Z">
              <w:r w:rsidRPr="008857C9">
                <w:rPr>
                  <w:rFonts w:asciiTheme="minorHAnsi" w:hAnsiTheme="minorHAnsi" w:cstheme="minorHAnsi"/>
                  <w:rPrChange w:id="229" w:author="SungKwon Soh" w:date="2025-06-27T19:24:00Z" w16du:dateUtc="2025-06-27T10:24:00Z">
                    <w:rPr/>
                  </w:rPrChange>
                </w:rPr>
                <w:t>3,046</w:t>
              </w:r>
            </w:ins>
          </w:p>
        </w:tc>
        <w:tc>
          <w:tcPr>
            <w:tcW w:w="309" w:type="pct"/>
            <w:tcBorders>
              <w:top w:val="single" w:sz="4" w:space="0" w:color="auto"/>
              <w:left w:val="single" w:sz="4" w:space="0" w:color="auto"/>
              <w:bottom w:val="single" w:sz="4" w:space="0" w:color="auto"/>
              <w:right w:val="single" w:sz="4" w:space="0" w:color="auto"/>
            </w:tcBorders>
            <w:shd w:val="clear" w:color="auto" w:fill="auto"/>
            <w:noWrap/>
            <w:tcPrChange w:id="230"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08F19D2" w14:textId="1F50741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31" w:author="SungKwon Soh" w:date="2025-06-27T19:23:00Z" w16du:dateUtc="2025-06-27T10:23:00Z">
              <w:r w:rsidRPr="008857C9">
                <w:rPr>
                  <w:rFonts w:asciiTheme="minorHAnsi" w:hAnsiTheme="minorHAnsi" w:cstheme="minorHAnsi"/>
                  <w:rPrChange w:id="232" w:author="SungKwon Soh" w:date="2025-06-27T19:24:00Z" w16du:dateUtc="2025-06-27T10:24:00Z">
                    <w:rPr/>
                  </w:rPrChange>
                </w:rPr>
                <w:t>243</w:t>
              </w:r>
            </w:ins>
          </w:p>
        </w:tc>
        <w:tc>
          <w:tcPr>
            <w:tcW w:w="310" w:type="pct"/>
            <w:tcBorders>
              <w:top w:val="single" w:sz="4" w:space="0" w:color="auto"/>
              <w:left w:val="single" w:sz="4" w:space="0" w:color="auto"/>
              <w:bottom w:val="single" w:sz="4" w:space="0" w:color="auto"/>
              <w:right w:val="single" w:sz="4" w:space="0" w:color="auto"/>
            </w:tcBorders>
            <w:shd w:val="clear" w:color="auto" w:fill="auto"/>
            <w:noWrap/>
            <w:tcPrChange w:id="233" w:author="SungKwon Soh" w:date="2025-06-27T19:25:00Z" w16du:dateUtc="2025-06-27T10:25: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DE712B" w14:textId="6C825046"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34" w:author="SungKwon Soh" w:date="2025-06-27T19:23:00Z" w16du:dateUtc="2025-06-27T10:23:00Z">
              <w:r w:rsidRPr="008857C9">
                <w:rPr>
                  <w:rFonts w:asciiTheme="minorHAnsi" w:hAnsiTheme="minorHAnsi" w:cstheme="minorHAnsi"/>
                  <w:rPrChange w:id="235" w:author="SungKwon Soh" w:date="2025-06-27T19:24:00Z" w16du:dateUtc="2025-06-27T10:24:00Z">
                    <w:rPr/>
                  </w:rPrChange>
                </w:rPr>
                <w:t>34,566</w:t>
              </w:r>
            </w:ins>
          </w:p>
        </w:tc>
        <w:tc>
          <w:tcPr>
            <w:tcW w:w="309" w:type="pct"/>
            <w:tcBorders>
              <w:top w:val="single" w:sz="4" w:space="0" w:color="auto"/>
              <w:bottom w:val="single" w:sz="4" w:space="0" w:color="auto"/>
              <w:right w:val="single" w:sz="4" w:space="0" w:color="auto"/>
            </w:tcBorders>
            <w:shd w:val="clear" w:color="auto" w:fill="auto"/>
            <w:tcPrChange w:id="236" w:author="SungKwon Soh" w:date="2025-06-27T19:25:00Z" w16du:dateUtc="2025-06-27T10:25: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0CA85D55" w14:textId="5E4E76ED" w:rsidR="008857C9" w:rsidRPr="008857C9" w:rsidRDefault="008857C9" w:rsidP="008857C9">
            <w:pPr>
              <w:widowControl w:val="0"/>
              <w:ind w:left="-18" w:right="-32"/>
              <w:jc w:val="right"/>
              <w:rPr>
                <w:rFonts w:asciiTheme="minorHAnsi" w:eastAsia="MS Mincho" w:hAnsiTheme="minorHAnsi" w:cstheme="minorHAnsi"/>
                <w:i/>
                <w:iCs/>
                <w:kern w:val="2"/>
                <w:lang w:eastAsia="ja-JP"/>
              </w:rPr>
              <w:pPrChange w:id="237" w:author="SungKwon Soh" w:date="2025-06-27T19:24:00Z" w16du:dateUtc="2025-06-27T10:24:00Z">
                <w:pPr>
                  <w:widowControl w:val="0"/>
                  <w:jc w:val="right"/>
                </w:pPr>
              </w:pPrChange>
            </w:pPr>
            <w:ins w:id="238" w:author="SungKwon Soh" w:date="2025-06-27T19:23:00Z" w16du:dateUtc="2025-06-27T10:23:00Z">
              <w:r w:rsidRPr="008857C9">
                <w:rPr>
                  <w:rFonts w:asciiTheme="minorHAnsi" w:hAnsiTheme="minorHAnsi" w:cstheme="minorHAnsi"/>
                  <w:rPrChange w:id="239" w:author="SungKwon Soh" w:date="2025-06-27T19:24:00Z" w16du:dateUtc="2025-06-27T10:24:00Z">
                    <w:rPr/>
                  </w:rPrChange>
                </w:rPr>
                <w:t>4,258(*)</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40"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2115022" w14:textId="033558B7" w:rsidR="008857C9" w:rsidRPr="008857C9" w:rsidRDefault="008857C9" w:rsidP="008857C9">
            <w:pPr>
              <w:widowControl w:val="0"/>
              <w:jc w:val="right"/>
              <w:rPr>
                <w:rFonts w:asciiTheme="minorHAnsi" w:eastAsia="MS Mincho" w:hAnsiTheme="minorHAnsi" w:cstheme="minorHAnsi"/>
                <w:i/>
                <w:iCs/>
                <w:kern w:val="2"/>
                <w:lang w:eastAsia="ja-JP"/>
              </w:rPr>
            </w:pPr>
            <w:ins w:id="241" w:author="SungKwon Soh" w:date="2025-06-27T19:23:00Z" w16du:dateUtc="2025-06-27T10:23:00Z">
              <w:r w:rsidRPr="008857C9">
                <w:rPr>
                  <w:rFonts w:asciiTheme="minorHAnsi" w:hAnsiTheme="minorHAnsi" w:cstheme="minorHAnsi"/>
                  <w:rPrChange w:id="242" w:author="SungKwon Soh" w:date="2025-06-27T19:24:00Z" w16du:dateUtc="2025-06-27T10:24:00Z">
                    <w:rPr/>
                  </w:rPrChange>
                </w:rPr>
                <w:t>221</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43"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3C026A" w14:textId="30990633" w:rsidR="008857C9" w:rsidRPr="008857C9" w:rsidRDefault="008857C9" w:rsidP="008857C9">
            <w:pPr>
              <w:widowControl w:val="0"/>
              <w:jc w:val="right"/>
              <w:rPr>
                <w:rFonts w:asciiTheme="minorHAnsi" w:eastAsia="MS Mincho" w:hAnsiTheme="minorHAnsi" w:cstheme="minorHAnsi"/>
                <w:i/>
                <w:iCs/>
                <w:kern w:val="2"/>
                <w:lang w:eastAsia="ja-JP"/>
              </w:rPr>
            </w:pPr>
            <w:ins w:id="244" w:author="SungKwon Soh" w:date="2025-06-27T19:23:00Z" w16du:dateUtc="2025-06-27T10:23:00Z">
              <w:r w:rsidRPr="008857C9">
                <w:rPr>
                  <w:rFonts w:asciiTheme="minorHAnsi" w:hAnsiTheme="minorHAnsi" w:cstheme="minorHAnsi"/>
                  <w:rPrChange w:id="245" w:author="SungKwon Soh" w:date="2025-06-27T19:24:00Z" w16du:dateUtc="2025-06-27T10:24:00Z">
                    <w:rPr/>
                  </w:rPrChange>
                </w:rPr>
                <w:t>34,578</w:t>
              </w:r>
            </w:ins>
          </w:p>
        </w:tc>
        <w:tc>
          <w:tcPr>
            <w:tcW w:w="310" w:type="pct"/>
            <w:gridSpan w:val="2"/>
            <w:tcBorders>
              <w:top w:val="single" w:sz="4" w:space="0" w:color="auto"/>
              <w:left w:val="single" w:sz="4" w:space="0" w:color="auto"/>
              <w:bottom w:val="single" w:sz="4" w:space="0" w:color="auto"/>
              <w:right w:val="single" w:sz="4" w:space="0" w:color="auto"/>
            </w:tcBorders>
            <w:shd w:val="clear" w:color="auto" w:fill="auto"/>
            <w:tcPrChange w:id="246" w:author="SungKwon Soh" w:date="2025-06-27T19:25:00Z" w16du:dateUtc="2025-06-27T10:25:00Z">
              <w:tcPr>
                <w:tcW w:w="310" w:type="pct"/>
                <w:gridSpan w:val="3"/>
                <w:tcBorders>
                  <w:top w:val="single" w:sz="4" w:space="0" w:color="auto"/>
                  <w:left w:val="single" w:sz="4" w:space="0" w:color="auto"/>
                  <w:bottom w:val="single" w:sz="4" w:space="0" w:color="auto"/>
                  <w:right w:val="single" w:sz="4" w:space="0" w:color="auto"/>
                </w:tcBorders>
                <w:shd w:val="clear" w:color="auto" w:fill="auto"/>
              </w:tcPr>
            </w:tcPrChange>
          </w:tcPr>
          <w:p w14:paraId="62358315" w14:textId="798FA253" w:rsidR="008857C9" w:rsidRPr="008857C9" w:rsidRDefault="008857C9" w:rsidP="008857C9">
            <w:pPr>
              <w:widowControl w:val="0"/>
              <w:ind w:left="-53" w:right="-69"/>
              <w:jc w:val="right"/>
              <w:rPr>
                <w:rFonts w:asciiTheme="minorHAnsi" w:eastAsia="MS Mincho" w:hAnsiTheme="minorHAnsi" w:cstheme="minorHAnsi"/>
                <w:i/>
                <w:iCs/>
                <w:kern w:val="2"/>
                <w:lang w:eastAsia="ja-JP"/>
              </w:rPr>
              <w:pPrChange w:id="247" w:author="SungKwon Soh" w:date="2025-06-27T19:25:00Z" w16du:dateUtc="2025-06-27T10:25:00Z">
                <w:pPr>
                  <w:widowControl w:val="0"/>
                  <w:jc w:val="right"/>
                </w:pPr>
              </w:pPrChange>
            </w:pPr>
            <w:ins w:id="248" w:author="SungKwon Soh" w:date="2025-06-27T19:23:00Z" w16du:dateUtc="2025-06-27T10:23:00Z">
              <w:r w:rsidRPr="008857C9">
                <w:rPr>
                  <w:rFonts w:asciiTheme="minorHAnsi" w:eastAsia="MS Mincho" w:hAnsiTheme="minorHAnsi" w:cstheme="minorHAnsi"/>
                  <w:kern w:val="2"/>
                  <w:lang w:eastAsia="ja-JP"/>
                  <w:rPrChange w:id="249" w:author="SungKwon Soh" w:date="2025-06-27T19:24:00Z" w16du:dateUtc="2025-06-27T10:24:00Z">
                    <w:rPr>
                      <w:rFonts w:asciiTheme="minorHAnsi" w:eastAsia="MS Mincho" w:hAnsiTheme="minorHAnsi" w:cstheme="minorHAnsi" w:hint="eastAsia"/>
                      <w:kern w:val="2"/>
                      <w:lang w:eastAsia="ja-JP"/>
                    </w:rPr>
                  </w:rPrChange>
                </w:rPr>
                <w:t>4,009</w:t>
              </w:r>
              <w:r w:rsidRPr="008857C9">
                <w:rPr>
                  <w:rFonts w:asciiTheme="minorHAnsi" w:hAnsiTheme="minorHAnsi" w:cstheme="minorHAnsi"/>
                  <w:rPrChange w:id="250"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51"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tcPr>
            </w:tcPrChange>
          </w:tcPr>
          <w:p w14:paraId="39F2B005" w14:textId="16534C28" w:rsidR="008857C9" w:rsidRPr="008857C9" w:rsidRDefault="008857C9" w:rsidP="008857C9">
            <w:pPr>
              <w:widowControl w:val="0"/>
              <w:jc w:val="right"/>
              <w:rPr>
                <w:rFonts w:asciiTheme="minorHAnsi" w:eastAsia="MS Mincho" w:hAnsiTheme="minorHAnsi" w:cstheme="minorHAnsi"/>
                <w:i/>
                <w:iCs/>
                <w:kern w:val="2"/>
                <w:lang w:eastAsia="ja-JP"/>
              </w:rPr>
            </w:pPr>
            <w:ins w:id="252" w:author="SungKwon Soh" w:date="2025-06-27T19:23:00Z" w16du:dateUtc="2025-06-27T10:23:00Z">
              <w:r w:rsidRPr="008857C9">
                <w:rPr>
                  <w:rFonts w:asciiTheme="minorHAnsi" w:eastAsia="MS Mincho" w:hAnsiTheme="minorHAnsi" w:cstheme="minorHAnsi"/>
                  <w:kern w:val="2"/>
                  <w:lang w:eastAsia="ja-JP"/>
                  <w:rPrChange w:id="253" w:author="SungKwon Soh" w:date="2025-06-27T19:24:00Z" w16du:dateUtc="2025-06-27T10:24:00Z">
                    <w:rPr>
                      <w:rFonts w:asciiTheme="minorHAnsi" w:eastAsia="MS Mincho" w:hAnsiTheme="minorHAnsi" w:cstheme="minorHAnsi" w:hint="eastAsia"/>
                      <w:kern w:val="2"/>
                      <w:lang w:eastAsia="ja-JP"/>
                    </w:rPr>
                  </w:rPrChange>
                </w:rPr>
                <w:t>221</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54" w:author="SungKwon Soh" w:date="2025-06-27T19:25:00Z" w16du:dateUtc="2025-06-27T10:25:00Z">
              <w:tcPr>
                <w:tcW w:w="309" w:type="pct"/>
                <w:tcBorders>
                  <w:top w:val="single" w:sz="4" w:space="0" w:color="auto"/>
                  <w:left w:val="single" w:sz="4" w:space="0" w:color="auto"/>
                  <w:bottom w:val="single" w:sz="4" w:space="0" w:color="auto"/>
                  <w:right w:val="single" w:sz="4" w:space="0" w:color="auto"/>
                </w:tcBorders>
                <w:shd w:val="clear" w:color="auto" w:fill="auto"/>
              </w:tcPr>
            </w:tcPrChange>
          </w:tcPr>
          <w:p w14:paraId="2E577F2B" w14:textId="149D53B4" w:rsidR="008857C9" w:rsidRPr="008857C9" w:rsidRDefault="008857C9" w:rsidP="008857C9">
            <w:pPr>
              <w:widowControl w:val="0"/>
              <w:jc w:val="right"/>
              <w:rPr>
                <w:rFonts w:asciiTheme="minorHAnsi" w:eastAsia="MS Mincho" w:hAnsiTheme="minorHAnsi" w:cstheme="minorHAnsi"/>
                <w:i/>
                <w:iCs/>
                <w:kern w:val="2"/>
                <w:lang w:eastAsia="ja-JP"/>
              </w:rPr>
            </w:pPr>
            <w:ins w:id="255" w:author="SungKwon Soh" w:date="2025-06-27T19:23:00Z" w16du:dateUtc="2025-06-27T10:23:00Z">
              <w:r w:rsidRPr="008857C9">
                <w:rPr>
                  <w:rFonts w:asciiTheme="minorHAnsi" w:eastAsia="MS Mincho" w:hAnsiTheme="minorHAnsi" w:cstheme="minorHAnsi"/>
                  <w:kern w:val="2"/>
                  <w:lang w:eastAsia="ja-JP"/>
                </w:rPr>
                <w:t>37,767</w:t>
              </w:r>
            </w:ins>
          </w:p>
        </w:tc>
      </w:tr>
      <w:tr w:rsidR="008857C9" w:rsidRPr="00DC6634" w14:paraId="6472B481" w14:textId="77777777" w:rsidTr="008857C9">
        <w:trPr>
          <w:trHeight w:val="210"/>
          <w:trPrChange w:id="256" w:author="SungKwon Soh" w:date="2025-06-27T19:25:00Z" w16du:dateUtc="2025-06-27T10:25:00Z">
            <w:trPr>
              <w:trHeight w:val="210"/>
            </w:trPr>
          </w:trPrChange>
        </w:trPr>
        <w:tc>
          <w:tcPr>
            <w:tcW w:w="377" w:type="pct"/>
            <w:vMerge/>
            <w:tcBorders>
              <w:left w:val="single" w:sz="4" w:space="0" w:color="auto"/>
              <w:right w:val="single" w:sz="4" w:space="0" w:color="auto"/>
            </w:tcBorders>
            <w:shd w:val="clear" w:color="auto" w:fill="auto"/>
            <w:noWrap/>
            <w:vAlign w:val="center"/>
            <w:tcPrChange w:id="257" w:author="SungKwon Soh" w:date="2025-06-27T19:25:00Z" w16du:dateUtc="2025-06-27T10:25:00Z">
              <w:tcPr>
                <w:tcW w:w="377" w:type="pct"/>
                <w:vMerge/>
                <w:tcBorders>
                  <w:left w:val="single" w:sz="4" w:space="0" w:color="auto"/>
                  <w:right w:val="single" w:sz="4" w:space="0" w:color="auto"/>
                </w:tcBorders>
                <w:shd w:val="clear" w:color="auto" w:fill="auto"/>
                <w:noWrap/>
                <w:vAlign w:val="center"/>
              </w:tcPr>
            </w:tcPrChange>
          </w:tcPr>
          <w:p w14:paraId="0706C117"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shd w:val="clear" w:color="auto" w:fill="auto"/>
            <w:vAlign w:val="center"/>
            <w:tcPrChange w:id="258" w:author="SungKwon Soh" w:date="2025-06-27T19:25:00Z" w16du:dateUtc="2025-06-27T10:25:00Z">
              <w:tcPr>
                <w:tcW w:w="472" w:type="pct"/>
                <w:gridSpan w:val="2"/>
                <w:vMerge/>
                <w:tcBorders>
                  <w:left w:val="single" w:sz="4" w:space="0" w:color="auto"/>
                  <w:right w:val="single" w:sz="4" w:space="0" w:color="auto"/>
                </w:tcBorders>
                <w:shd w:val="clear" w:color="auto" w:fill="auto"/>
                <w:vAlign w:val="center"/>
              </w:tcPr>
            </w:tcPrChange>
          </w:tcPr>
          <w:p w14:paraId="292A4F92"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tcPrChange w:id="259" w:author="SungKwon Soh" w:date="2025-06-27T19:25:00Z" w16du:dateUtc="2025-06-27T10:25:00Z">
              <w:tcPr>
                <w:tcW w:w="440" w:type="pct"/>
                <w:gridSpan w:val="2"/>
                <w:tcBorders>
                  <w:top w:val="single" w:sz="4" w:space="0" w:color="auto"/>
                  <w:left w:val="single" w:sz="4" w:space="0" w:color="auto"/>
                  <w:bottom w:val="single" w:sz="4" w:space="0" w:color="auto"/>
                  <w:right w:val="single" w:sz="4" w:space="0" w:color="auto"/>
                </w:tcBorders>
                <w:shd w:val="clear" w:color="auto" w:fill="auto"/>
                <w:noWrap/>
              </w:tcPr>
            </w:tcPrChange>
          </w:tcPr>
          <w:p w14:paraId="573B6110" w14:textId="06329A63" w:rsidR="008857C9" w:rsidRPr="008857C9"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8857C9">
              <w:rPr>
                <w:rFonts w:asciiTheme="minorHAnsi" w:hAnsiTheme="minorHAnsi" w:cstheme="minorHAnsi"/>
                <w:rPrChange w:id="260" w:author="SungKwon Soh" w:date="2025-06-27T19:24:00Z" w16du:dateUtc="2025-06-27T10:24:00Z">
                  <w:rPr/>
                </w:rPrChange>
              </w:rPr>
              <w:t>Others (**)</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Change w:id="261"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C079887" w14:textId="72A0EA91" w:rsidR="008857C9" w:rsidRPr="008857C9" w:rsidRDefault="008857C9" w:rsidP="008857C9">
            <w:pPr>
              <w:widowControl w:val="0"/>
              <w:adjustRightInd w:val="0"/>
              <w:snapToGrid w:val="0"/>
              <w:jc w:val="right"/>
              <w:rPr>
                <w:rFonts w:asciiTheme="minorHAnsi" w:eastAsia="MS Mincho" w:hAnsiTheme="minorHAnsi" w:cstheme="minorHAnsi"/>
                <w:b/>
                <w:bCs/>
                <w:i/>
                <w:iCs/>
                <w:kern w:val="2"/>
                <w:lang w:eastAsia="ja-JP"/>
              </w:rPr>
            </w:pPr>
            <w:ins w:id="262" w:author="SungKwon Soh" w:date="2025-06-27T19:23:00Z" w16du:dateUtc="2025-06-27T10:23:00Z">
              <w:r w:rsidRPr="008857C9">
                <w:rPr>
                  <w:rFonts w:asciiTheme="minorHAnsi" w:eastAsia="MS Mincho" w:hAnsiTheme="minorHAnsi" w:cstheme="minorHAnsi"/>
                  <w:kern w:val="2"/>
                  <w:lang w:eastAsia="ja-JP"/>
                  <w:rPrChange w:id="263" w:author="SungKwon Soh" w:date="2025-06-27T19:24:00Z" w16du:dateUtc="2025-06-27T10:24:00Z">
                    <w:rPr>
                      <w:rFonts w:eastAsia="MS Mincho"/>
                      <w:kern w:val="2"/>
                      <w:lang w:eastAsia="ja-JP"/>
                    </w:rPr>
                  </w:rPrChange>
                </w:rPr>
                <w:t>545</w:t>
              </w:r>
            </w:ins>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264"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A73343A" w14:textId="2253B623"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65" w:author="SungKwon Soh" w:date="2025-06-27T19:23:00Z" w16du:dateUtc="2025-06-27T10:23:00Z">
              <w:r w:rsidRPr="008857C9">
                <w:rPr>
                  <w:rFonts w:asciiTheme="minorHAnsi" w:eastAsia="MS Mincho" w:hAnsiTheme="minorHAnsi" w:cstheme="minorHAnsi"/>
                  <w:kern w:val="2"/>
                  <w:lang w:eastAsia="ja-JP"/>
                  <w:rPrChange w:id="266" w:author="SungKwon Soh" w:date="2025-06-27T19:24:00Z" w16du:dateUtc="2025-06-27T10:24:00Z">
                    <w:rPr>
                      <w:rFonts w:eastAsia="MS Mincho" w:hint="eastAsia"/>
                      <w:kern w:val="2"/>
                      <w:lang w:eastAsia="ja-JP"/>
                    </w:rPr>
                  </w:rPrChange>
                </w:rPr>
                <w:t>-</w:t>
              </w:r>
            </w:ins>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267" w:author="SungKwon Soh" w:date="2025-06-27T19:25:00Z" w16du:dateUtc="2025-06-27T10:25: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A79652" w14:textId="007F2121"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68" w:author="SungKwon Soh" w:date="2025-06-27T19:23:00Z" w16du:dateUtc="2025-06-27T10:23:00Z">
              <w:r w:rsidRPr="008857C9">
                <w:rPr>
                  <w:rFonts w:asciiTheme="minorHAnsi" w:eastAsia="MS Mincho" w:hAnsiTheme="minorHAnsi" w:cstheme="minorHAnsi"/>
                  <w:kern w:val="2"/>
                  <w:lang w:eastAsia="ja-JP"/>
                  <w:rPrChange w:id="269" w:author="SungKwon Soh" w:date="2025-06-27T19:24:00Z" w16du:dateUtc="2025-06-27T10:24:00Z">
                    <w:rPr>
                      <w:rFonts w:eastAsia="MS Mincho"/>
                      <w:kern w:val="2"/>
                      <w:lang w:eastAsia="ja-JP"/>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270"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83EAE4B" w14:textId="28269C3F" w:rsidR="008857C9" w:rsidRPr="008857C9" w:rsidRDefault="008857C9" w:rsidP="008857C9">
            <w:pPr>
              <w:widowControl w:val="0"/>
              <w:adjustRightInd w:val="0"/>
              <w:snapToGrid w:val="0"/>
              <w:jc w:val="right"/>
              <w:rPr>
                <w:rFonts w:asciiTheme="minorHAnsi" w:eastAsiaTheme="minorEastAsia" w:hAnsiTheme="minorHAnsi" w:cstheme="minorHAnsi"/>
                <w:b/>
                <w:bCs/>
                <w:i/>
                <w:iCs/>
                <w:kern w:val="2"/>
                <w:lang w:eastAsia="ko-KR"/>
              </w:rPr>
            </w:pPr>
            <w:ins w:id="271" w:author="SungKwon Soh" w:date="2025-06-27T19:23:00Z" w16du:dateUtc="2025-06-27T10:23:00Z">
              <w:r w:rsidRPr="008857C9">
                <w:rPr>
                  <w:rFonts w:asciiTheme="minorHAnsi" w:eastAsia="MS Mincho" w:hAnsiTheme="minorHAnsi" w:cstheme="minorHAnsi"/>
                  <w:kern w:val="2"/>
                  <w:lang w:eastAsia="ja-JP"/>
                  <w:rPrChange w:id="272" w:author="SungKwon Soh" w:date="2025-06-27T19:24:00Z" w16du:dateUtc="2025-06-27T10:24:00Z">
                    <w:rPr>
                      <w:rFonts w:eastAsia="MS Mincho"/>
                      <w:kern w:val="2"/>
                      <w:lang w:eastAsia="ja-JP"/>
                    </w:rPr>
                  </w:rPrChange>
                </w:rPr>
                <w:t>60</w:t>
              </w:r>
              <w:r w:rsidRPr="008857C9">
                <w:rPr>
                  <w:rFonts w:asciiTheme="minorHAnsi" w:eastAsia="MS Mincho" w:hAnsiTheme="minorHAnsi" w:cstheme="minorHAnsi"/>
                  <w:kern w:val="2"/>
                  <w:lang w:eastAsia="ja-JP"/>
                  <w:rPrChange w:id="273" w:author="SungKwon Soh" w:date="2025-06-27T19:24:00Z" w16du:dateUtc="2025-06-27T10:24:00Z">
                    <w:rPr>
                      <w:rFonts w:eastAsia="MS Mincho" w:hint="eastAsia"/>
                      <w:kern w:val="2"/>
                      <w:lang w:eastAsia="ja-JP"/>
                    </w:rPr>
                  </w:rPrChange>
                </w:rPr>
                <w:t>4</w:t>
              </w:r>
            </w:ins>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Change w:id="274"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7B1394E" w14:textId="6C44EBA3"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75" w:author="SungKwon Soh" w:date="2025-06-27T19:23:00Z" w16du:dateUtc="2025-06-27T10:23:00Z">
              <w:r w:rsidRPr="008857C9">
                <w:rPr>
                  <w:rFonts w:asciiTheme="minorHAnsi" w:eastAsia="MS Mincho" w:hAnsiTheme="minorHAnsi" w:cstheme="minorHAnsi"/>
                  <w:kern w:val="2"/>
                  <w:lang w:eastAsia="ja-JP"/>
                  <w:rPrChange w:id="276" w:author="SungKwon Soh" w:date="2025-06-27T19:24:00Z" w16du:dateUtc="2025-06-27T10:24:00Z">
                    <w:rPr>
                      <w:rFonts w:eastAsia="MS Mincho" w:hint="eastAsia"/>
                      <w:kern w:val="2"/>
                      <w:lang w:eastAsia="ja-JP"/>
                    </w:rPr>
                  </w:rPrChange>
                </w:rPr>
                <w:t>-</w:t>
              </w:r>
            </w:ins>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Change w:id="277" w:author="SungKwon Soh" w:date="2025-06-27T19:25:00Z" w16du:dateUtc="2025-06-27T10:25:00Z">
              <w:tcPr>
                <w:tcW w:w="31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4F038CF" w14:textId="2B10ADE3"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ins w:id="278" w:author="SungKwon Soh" w:date="2025-06-27T19:23:00Z" w16du:dateUtc="2025-06-27T10:23:00Z">
              <w:r w:rsidRPr="008857C9">
                <w:rPr>
                  <w:rFonts w:asciiTheme="minorHAnsi" w:eastAsia="MS Mincho" w:hAnsiTheme="minorHAnsi" w:cstheme="minorHAnsi"/>
                  <w:kern w:val="2"/>
                  <w:lang w:eastAsia="ja-JP"/>
                  <w:rPrChange w:id="279" w:author="SungKwon Soh" w:date="2025-06-27T19:24:00Z" w16du:dateUtc="2025-06-27T10:24:00Z">
                    <w:rPr>
                      <w:rFonts w:eastAsia="MS Mincho"/>
                      <w:kern w:val="2"/>
                      <w:lang w:eastAsia="ja-JP"/>
                    </w:rPr>
                  </w:rPrChange>
                </w:rPr>
                <w:t>-</w:t>
              </w:r>
            </w:ins>
          </w:p>
        </w:tc>
        <w:tc>
          <w:tcPr>
            <w:tcW w:w="309" w:type="pct"/>
            <w:tcBorders>
              <w:top w:val="single" w:sz="4" w:space="0" w:color="auto"/>
              <w:bottom w:val="single" w:sz="4" w:space="0" w:color="auto"/>
              <w:right w:val="single" w:sz="4" w:space="0" w:color="auto"/>
            </w:tcBorders>
            <w:shd w:val="clear" w:color="auto" w:fill="auto"/>
            <w:vAlign w:val="center"/>
            <w:tcPrChange w:id="280" w:author="SungKwon Soh" w:date="2025-06-27T19:25:00Z" w16du:dateUtc="2025-06-27T10:25: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2EC01E03" w14:textId="39EB9B48" w:rsidR="008857C9" w:rsidRPr="008857C9" w:rsidRDefault="008857C9" w:rsidP="008857C9">
            <w:pPr>
              <w:widowControl w:val="0"/>
              <w:jc w:val="right"/>
              <w:rPr>
                <w:rFonts w:asciiTheme="minorHAnsi" w:eastAsia="MS Mincho" w:hAnsiTheme="minorHAnsi" w:cstheme="minorHAnsi"/>
                <w:i/>
                <w:iCs/>
                <w:kern w:val="2"/>
                <w:lang w:eastAsia="ja-JP"/>
              </w:rPr>
            </w:pPr>
            <w:ins w:id="281" w:author="SungKwon Soh" w:date="2025-06-27T19:23:00Z" w16du:dateUtc="2025-06-27T10:23:00Z">
              <w:r w:rsidRPr="008857C9">
                <w:rPr>
                  <w:rFonts w:asciiTheme="minorHAnsi" w:eastAsia="MS Mincho" w:hAnsiTheme="minorHAnsi" w:cstheme="minorHAnsi"/>
                  <w:kern w:val="2"/>
                  <w:lang w:eastAsia="ja-JP"/>
                  <w:rPrChange w:id="282" w:author="SungKwon Soh" w:date="2025-06-27T19:24:00Z" w16du:dateUtc="2025-06-27T10:24:00Z">
                    <w:rPr>
                      <w:rFonts w:eastAsia="MS Mincho" w:hint="eastAsia"/>
                      <w:kern w:val="2"/>
                      <w:lang w:eastAsia="ja-JP"/>
                    </w:rPr>
                  </w:rPrChange>
                </w:rPr>
                <w:t>516</w:t>
              </w:r>
              <w:r w:rsidRPr="008857C9">
                <w:rPr>
                  <w:rFonts w:asciiTheme="minorHAnsi" w:eastAsia="MS Mincho" w:hAnsiTheme="minorHAnsi" w:cstheme="minorHAnsi"/>
                  <w:kern w:val="2"/>
                  <w:lang w:eastAsia="ja-JP"/>
                  <w:rPrChange w:id="283" w:author="SungKwon Soh" w:date="2025-06-27T19:24:00Z" w16du:dateUtc="2025-06-27T10:24:00Z">
                    <w:rPr>
                      <w:rFonts w:eastAsia="MS Mincho"/>
                      <w:kern w:val="2"/>
                      <w:lang w:eastAsia="ja-JP"/>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284"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B4C3781" w14:textId="1EB0ED61" w:rsidR="008857C9" w:rsidRPr="008857C9" w:rsidRDefault="008857C9" w:rsidP="008857C9">
            <w:pPr>
              <w:widowControl w:val="0"/>
              <w:jc w:val="right"/>
              <w:rPr>
                <w:rFonts w:asciiTheme="minorHAnsi" w:eastAsia="MS Mincho" w:hAnsiTheme="minorHAnsi" w:cstheme="minorHAnsi"/>
                <w:i/>
                <w:iCs/>
                <w:kern w:val="2"/>
                <w:lang w:eastAsia="ja-JP"/>
              </w:rPr>
            </w:pPr>
            <w:ins w:id="285" w:author="SungKwon Soh" w:date="2025-06-27T19:23:00Z" w16du:dateUtc="2025-06-27T10:23:00Z">
              <w:r w:rsidRPr="008857C9">
                <w:rPr>
                  <w:rFonts w:asciiTheme="minorHAnsi" w:eastAsia="MS Mincho" w:hAnsiTheme="minorHAnsi" w:cstheme="minorHAnsi"/>
                  <w:kern w:val="2"/>
                  <w:lang w:eastAsia="ja-JP"/>
                  <w:rPrChange w:id="286" w:author="SungKwon Soh" w:date="2025-06-27T19:24:00Z" w16du:dateUtc="2025-06-27T10:24:00Z">
                    <w:rPr>
                      <w:rFonts w:eastAsia="MS Mincho" w:hint="eastAsia"/>
                      <w:kern w:val="2"/>
                      <w:lang w:eastAsia="ja-JP"/>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287"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5F9FE3E" w14:textId="048F5C03" w:rsidR="008857C9" w:rsidRPr="008857C9" w:rsidRDefault="008857C9" w:rsidP="008857C9">
            <w:pPr>
              <w:widowControl w:val="0"/>
              <w:jc w:val="right"/>
              <w:rPr>
                <w:rFonts w:asciiTheme="minorHAnsi" w:eastAsia="MS Mincho" w:hAnsiTheme="minorHAnsi" w:cstheme="minorHAnsi"/>
                <w:i/>
                <w:iCs/>
                <w:kern w:val="2"/>
                <w:lang w:eastAsia="ja-JP"/>
              </w:rPr>
            </w:pPr>
            <w:ins w:id="288" w:author="SungKwon Soh" w:date="2025-06-27T19:23:00Z" w16du:dateUtc="2025-06-27T10:23:00Z">
              <w:r w:rsidRPr="008857C9">
                <w:rPr>
                  <w:rFonts w:asciiTheme="minorHAnsi" w:eastAsia="MS Mincho" w:hAnsiTheme="minorHAnsi" w:cstheme="minorHAnsi"/>
                  <w:kern w:val="2"/>
                  <w:lang w:eastAsia="ja-JP"/>
                  <w:rPrChange w:id="289" w:author="SungKwon Soh" w:date="2025-06-27T19:24:00Z" w16du:dateUtc="2025-06-27T10:24:00Z">
                    <w:rPr>
                      <w:rFonts w:eastAsia="MS Mincho"/>
                      <w:kern w:val="2"/>
                      <w:lang w:eastAsia="ja-JP"/>
                    </w:rPr>
                  </w:rPrChange>
                </w:rPr>
                <w:t>-</w:t>
              </w:r>
            </w:ins>
          </w:p>
        </w:tc>
        <w:tc>
          <w:tcPr>
            <w:tcW w:w="310" w:type="pct"/>
            <w:gridSpan w:val="2"/>
            <w:tcBorders>
              <w:top w:val="single" w:sz="4" w:space="0" w:color="auto"/>
              <w:left w:val="single" w:sz="4" w:space="0" w:color="auto"/>
              <w:bottom w:val="single" w:sz="4" w:space="0" w:color="auto"/>
              <w:right w:val="single" w:sz="4" w:space="0" w:color="auto"/>
            </w:tcBorders>
            <w:shd w:val="clear" w:color="auto" w:fill="auto"/>
            <w:vAlign w:val="center"/>
            <w:tcPrChange w:id="290" w:author="SungKwon Soh" w:date="2025-06-27T19:25:00Z" w16du:dateUtc="2025-06-27T10:25:00Z">
              <w:tcPr>
                <w:tcW w:w="310" w:type="pct"/>
                <w:gridSpan w:val="3"/>
                <w:tcBorders>
                  <w:top w:val="single" w:sz="4" w:space="0" w:color="auto"/>
                  <w:left w:val="single" w:sz="4" w:space="0" w:color="auto"/>
                  <w:bottom w:val="single" w:sz="4" w:space="0" w:color="auto"/>
                  <w:right w:val="single" w:sz="4" w:space="0" w:color="auto"/>
                </w:tcBorders>
                <w:shd w:val="clear" w:color="auto" w:fill="auto"/>
              </w:tcPr>
            </w:tcPrChange>
          </w:tcPr>
          <w:p w14:paraId="729B7B12" w14:textId="0AC9944B" w:rsidR="008857C9" w:rsidRPr="008857C9" w:rsidRDefault="008857C9" w:rsidP="008857C9">
            <w:pPr>
              <w:widowControl w:val="0"/>
              <w:jc w:val="right"/>
              <w:rPr>
                <w:rFonts w:asciiTheme="minorHAnsi" w:eastAsia="MS Mincho" w:hAnsiTheme="minorHAnsi" w:cstheme="minorHAnsi"/>
                <w:i/>
                <w:iCs/>
                <w:kern w:val="2"/>
                <w:lang w:eastAsia="ja-JP"/>
              </w:rPr>
            </w:pPr>
            <w:ins w:id="291" w:author="SungKwon Soh" w:date="2025-06-27T19:23:00Z" w16du:dateUtc="2025-06-27T10:23:00Z">
              <w:r w:rsidRPr="008857C9">
                <w:rPr>
                  <w:rFonts w:asciiTheme="minorHAnsi" w:eastAsia="MS Mincho" w:hAnsiTheme="minorHAnsi" w:cstheme="minorHAnsi"/>
                  <w:i/>
                  <w:iCs/>
                  <w:kern w:val="2"/>
                  <w:lang w:eastAsia="ja-JP"/>
                  <w:rPrChange w:id="292" w:author="SungKwon Soh" w:date="2025-06-27T19:24:00Z" w16du:dateUtc="2025-06-27T10:24:00Z">
                    <w:rPr>
                      <w:rFonts w:asciiTheme="minorHAnsi" w:eastAsia="MS Mincho" w:hAnsiTheme="minorHAnsi" w:cstheme="minorHAnsi" w:hint="eastAsia"/>
                      <w:i/>
                      <w:iCs/>
                      <w:kern w:val="2"/>
                      <w:lang w:eastAsia="ja-JP"/>
                    </w:rPr>
                  </w:rPrChange>
                </w:rPr>
                <w:t>516</w:t>
              </w:r>
              <w:r w:rsidRPr="008857C9">
                <w:rPr>
                  <w:rFonts w:asciiTheme="minorHAnsi" w:hAnsiTheme="minorHAnsi" w:cstheme="minorHAnsi"/>
                  <w:rPrChange w:id="293"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94" w:author="SungKwon Soh" w:date="2025-06-27T19:25:00Z" w16du:dateUtc="2025-06-27T10:25:00Z">
              <w:tcPr>
                <w:tcW w:w="309" w:type="pct"/>
                <w:gridSpan w:val="2"/>
                <w:tcBorders>
                  <w:top w:val="single" w:sz="4" w:space="0" w:color="auto"/>
                  <w:left w:val="single" w:sz="4" w:space="0" w:color="auto"/>
                  <w:bottom w:val="single" w:sz="4" w:space="0" w:color="auto"/>
                  <w:right w:val="single" w:sz="4" w:space="0" w:color="auto"/>
                </w:tcBorders>
                <w:shd w:val="clear" w:color="auto" w:fill="auto"/>
              </w:tcPr>
            </w:tcPrChange>
          </w:tcPr>
          <w:p w14:paraId="51CD469E" w14:textId="724AB35F" w:rsidR="008857C9" w:rsidRPr="008857C9" w:rsidRDefault="008857C9" w:rsidP="008857C9">
            <w:pPr>
              <w:widowControl w:val="0"/>
              <w:jc w:val="right"/>
              <w:rPr>
                <w:rFonts w:asciiTheme="minorHAnsi" w:eastAsia="MS Mincho" w:hAnsiTheme="minorHAnsi" w:cstheme="minorHAnsi"/>
                <w:i/>
                <w:iCs/>
                <w:kern w:val="2"/>
                <w:lang w:eastAsia="ja-JP"/>
              </w:rPr>
            </w:pPr>
            <w:ins w:id="295" w:author="SungKwon Soh" w:date="2025-06-27T19:23:00Z" w16du:dateUtc="2025-06-27T10:23:00Z">
              <w:r w:rsidRPr="008857C9">
                <w:rPr>
                  <w:rFonts w:asciiTheme="minorHAnsi" w:hAnsiTheme="minorHAnsi" w:cstheme="minorHAnsi"/>
                  <w:rPrChange w:id="296" w:author="SungKwon Soh" w:date="2025-06-27T19:24:00Z" w16du:dateUtc="2025-06-27T10:24:00Z">
                    <w:rPr/>
                  </w:rPrChange>
                </w:rPr>
                <w:t>-</w:t>
              </w:r>
            </w:ins>
          </w:p>
        </w:tc>
        <w:tc>
          <w:tcPr>
            <w:tcW w:w="309" w:type="pct"/>
            <w:tcBorders>
              <w:top w:val="single" w:sz="4" w:space="0" w:color="auto"/>
              <w:left w:val="single" w:sz="4" w:space="0" w:color="auto"/>
              <w:bottom w:val="single" w:sz="4" w:space="0" w:color="auto"/>
              <w:right w:val="single" w:sz="4" w:space="0" w:color="auto"/>
            </w:tcBorders>
            <w:shd w:val="clear" w:color="auto" w:fill="auto"/>
            <w:tcPrChange w:id="297" w:author="SungKwon Soh" w:date="2025-06-27T19:25:00Z" w16du:dateUtc="2025-06-27T10:25:00Z">
              <w:tcPr>
                <w:tcW w:w="309" w:type="pct"/>
                <w:tcBorders>
                  <w:top w:val="single" w:sz="4" w:space="0" w:color="auto"/>
                  <w:left w:val="single" w:sz="4" w:space="0" w:color="auto"/>
                  <w:bottom w:val="single" w:sz="4" w:space="0" w:color="auto"/>
                  <w:right w:val="single" w:sz="4" w:space="0" w:color="auto"/>
                </w:tcBorders>
                <w:shd w:val="clear" w:color="auto" w:fill="auto"/>
              </w:tcPr>
            </w:tcPrChange>
          </w:tcPr>
          <w:p w14:paraId="4B1AF696" w14:textId="36D03135" w:rsidR="008857C9" w:rsidRPr="008857C9" w:rsidRDefault="008857C9" w:rsidP="008857C9">
            <w:pPr>
              <w:widowControl w:val="0"/>
              <w:jc w:val="right"/>
              <w:rPr>
                <w:rFonts w:asciiTheme="minorHAnsi" w:eastAsia="MS Mincho" w:hAnsiTheme="minorHAnsi" w:cstheme="minorHAnsi"/>
                <w:i/>
                <w:iCs/>
                <w:kern w:val="2"/>
                <w:lang w:eastAsia="ja-JP"/>
              </w:rPr>
            </w:pPr>
            <w:ins w:id="298" w:author="SungKwon Soh" w:date="2025-06-27T19:23:00Z" w16du:dateUtc="2025-06-27T10:23:00Z">
              <w:r w:rsidRPr="008857C9">
                <w:rPr>
                  <w:rFonts w:asciiTheme="minorHAnsi" w:hAnsiTheme="minorHAnsi" w:cstheme="minorHAnsi"/>
                  <w:rPrChange w:id="299" w:author="SungKwon Soh" w:date="2025-06-27T19:24:00Z" w16du:dateUtc="2025-06-27T10:24:00Z">
                    <w:rPr/>
                  </w:rPrChange>
                </w:rPr>
                <w:t>-</w:t>
              </w:r>
            </w:ins>
          </w:p>
        </w:tc>
      </w:tr>
      <w:tr w:rsidR="008857C9" w:rsidRPr="00DC6634" w14:paraId="63EE0914" w14:textId="77777777" w:rsidTr="0054032C">
        <w:trPr>
          <w:trHeight w:val="210"/>
          <w:trPrChange w:id="300" w:author="SungKwon Soh" w:date="2025-06-27T19:23:00Z" w16du:dateUtc="2025-06-27T10:23:00Z">
            <w:trPr>
              <w:trHeight w:val="210"/>
            </w:trPr>
          </w:trPrChange>
        </w:trPr>
        <w:tc>
          <w:tcPr>
            <w:tcW w:w="377" w:type="pct"/>
            <w:vMerge/>
            <w:tcBorders>
              <w:left w:val="single" w:sz="4" w:space="0" w:color="auto"/>
              <w:bottom w:val="single" w:sz="4" w:space="0" w:color="auto"/>
              <w:right w:val="single" w:sz="4" w:space="0" w:color="auto"/>
            </w:tcBorders>
            <w:shd w:val="clear" w:color="auto" w:fill="auto"/>
            <w:noWrap/>
            <w:vAlign w:val="center"/>
            <w:tcPrChange w:id="301" w:author="SungKwon Soh" w:date="2025-06-27T19:23:00Z" w16du:dateUtc="2025-06-27T10:23:00Z">
              <w:tcPr>
                <w:tcW w:w="377" w:type="pct"/>
                <w:vMerge/>
                <w:tcBorders>
                  <w:left w:val="single" w:sz="4" w:space="0" w:color="auto"/>
                  <w:bottom w:val="single" w:sz="4" w:space="0" w:color="auto"/>
                  <w:right w:val="single" w:sz="4" w:space="0" w:color="auto"/>
                </w:tcBorders>
                <w:shd w:val="clear" w:color="auto" w:fill="auto"/>
                <w:noWrap/>
                <w:vAlign w:val="center"/>
              </w:tcPr>
            </w:tcPrChange>
          </w:tcPr>
          <w:p w14:paraId="1F8394CD"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bottom w:val="single" w:sz="4" w:space="0" w:color="auto"/>
              <w:right w:val="single" w:sz="4" w:space="0" w:color="auto"/>
            </w:tcBorders>
            <w:shd w:val="clear" w:color="auto" w:fill="auto"/>
            <w:vAlign w:val="center"/>
            <w:tcPrChange w:id="302" w:author="SungKwon Soh" w:date="2025-06-27T19:23:00Z" w16du:dateUtc="2025-06-27T10:23:00Z">
              <w:tcPr>
                <w:tcW w:w="472" w:type="pct"/>
                <w:gridSpan w:val="2"/>
                <w:vMerge/>
                <w:tcBorders>
                  <w:left w:val="single" w:sz="4" w:space="0" w:color="auto"/>
                  <w:bottom w:val="single" w:sz="4" w:space="0" w:color="auto"/>
                  <w:right w:val="single" w:sz="4" w:space="0" w:color="auto"/>
                </w:tcBorders>
                <w:shd w:val="clear" w:color="auto" w:fill="auto"/>
                <w:vAlign w:val="center"/>
              </w:tcPr>
            </w:tcPrChange>
          </w:tcPr>
          <w:p w14:paraId="15F05172" w14:textId="77777777" w:rsidR="008857C9" w:rsidRPr="008857C9"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tcPrChange w:id="303" w:author="SungKwon Soh" w:date="2025-06-27T19:23:00Z" w16du:dateUtc="2025-06-27T10:23:00Z">
              <w:tcPr>
                <w:tcW w:w="44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tcPr>
            </w:tcPrChange>
          </w:tcPr>
          <w:p w14:paraId="3F713524" w14:textId="5E597811" w:rsidR="008857C9" w:rsidRPr="008857C9"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8857C9">
              <w:rPr>
                <w:rFonts w:asciiTheme="minorHAnsi" w:hAnsiTheme="minorHAnsi" w:cstheme="minorHAnsi"/>
                <w:b/>
                <w:bCs/>
                <w:i/>
                <w:iCs/>
                <w:rPrChange w:id="304" w:author="SungKwon Soh" w:date="2025-06-27T19:24:00Z" w16du:dateUtc="2025-06-27T10:24:00Z">
                  <w:rPr>
                    <w:b/>
                    <w:bCs/>
                    <w:i/>
                    <w:iCs/>
                  </w:rPr>
                </w:rPrChange>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Change w:id="305"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75107ECA" w14:textId="6BFC9518" w:rsidR="008857C9" w:rsidRPr="008857C9" w:rsidRDefault="008857C9" w:rsidP="008857C9">
            <w:pPr>
              <w:widowControl w:val="0"/>
              <w:adjustRightInd w:val="0"/>
              <w:snapToGrid w:val="0"/>
              <w:jc w:val="right"/>
              <w:rPr>
                <w:rFonts w:asciiTheme="minorHAnsi" w:eastAsia="MS Mincho" w:hAnsiTheme="minorHAnsi" w:cstheme="minorHAnsi"/>
                <w:b/>
                <w:bCs/>
                <w:i/>
                <w:iCs/>
                <w:kern w:val="2"/>
                <w:lang w:eastAsia="ja-JP"/>
              </w:rPr>
            </w:pPr>
            <w:ins w:id="306" w:author="SungKwon Soh" w:date="2025-06-27T19:23:00Z" w16du:dateUtc="2025-06-27T10:23:00Z">
              <w:r w:rsidRPr="008857C9">
                <w:rPr>
                  <w:rFonts w:asciiTheme="minorHAnsi" w:eastAsia="MS Mincho" w:hAnsiTheme="minorHAnsi" w:cstheme="minorHAnsi"/>
                  <w:b/>
                  <w:bCs/>
                  <w:i/>
                  <w:iCs/>
                  <w:kern w:val="2"/>
                  <w:lang w:eastAsia="ja-JP"/>
                  <w:rPrChange w:id="307" w:author="SungKwon Soh" w:date="2025-06-27T19:24:00Z" w16du:dateUtc="2025-06-27T10:24:00Z">
                    <w:rPr>
                      <w:rFonts w:eastAsia="MS Mincho"/>
                      <w:b/>
                      <w:bCs/>
                      <w:i/>
                      <w:iCs/>
                      <w:kern w:val="2"/>
                      <w:lang w:eastAsia="ja-JP"/>
                    </w:rPr>
                  </w:rPrChange>
                </w:rPr>
                <w:t>3,978</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Change w:id="308"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14DD0DFC"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Change w:id="309"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7F6E4719"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Change w:id="310"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44AA8005" w14:textId="53F0A790" w:rsidR="008857C9" w:rsidRPr="008857C9" w:rsidRDefault="008857C9" w:rsidP="008857C9">
            <w:pPr>
              <w:widowControl w:val="0"/>
              <w:adjustRightInd w:val="0"/>
              <w:snapToGrid w:val="0"/>
              <w:jc w:val="right"/>
              <w:rPr>
                <w:rFonts w:asciiTheme="minorHAnsi" w:eastAsiaTheme="minorEastAsia" w:hAnsiTheme="minorHAnsi" w:cstheme="minorHAnsi"/>
                <w:b/>
                <w:bCs/>
                <w:i/>
                <w:iCs/>
                <w:kern w:val="2"/>
                <w:lang w:eastAsia="ko-KR"/>
              </w:rPr>
            </w:pPr>
            <w:ins w:id="311" w:author="SungKwon Soh" w:date="2025-06-27T19:23:00Z" w16du:dateUtc="2025-06-27T10:23:00Z">
              <w:r w:rsidRPr="008857C9">
                <w:rPr>
                  <w:rFonts w:asciiTheme="minorHAnsi" w:eastAsia="MS Mincho" w:hAnsiTheme="minorHAnsi" w:cstheme="minorHAnsi"/>
                  <w:b/>
                  <w:bCs/>
                  <w:i/>
                  <w:iCs/>
                  <w:kern w:val="2"/>
                  <w:lang w:eastAsia="ja-JP"/>
                  <w:rPrChange w:id="312" w:author="SungKwon Soh" w:date="2025-06-27T19:24:00Z" w16du:dateUtc="2025-06-27T10:24:00Z">
                    <w:rPr>
                      <w:rFonts w:eastAsia="MS Mincho"/>
                      <w:b/>
                      <w:bCs/>
                      <w:i/>
                      <w:iCs/>
                      <w:kern w:val="2"/>
                      <w:lang w:eastAsia="ja-JP"/>
                    </w:rPr>
                  </w:rPrChange>
                </w:rPr>
                <w:t>2,598</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Change w:id="313"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5BFE160F"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Change w:id="314" w:author="SungKwon Soh" w:date="2025-06-27T19:23:00Z" w16du:dateUtc="2025-06-27T10:23:00Z">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tcPrChange>
          </w:tcPr>
          <w:p w14:paraId="3DA119E9" w14:textId="77777777" w:rsidR="008857C9" w:rsidRPr="008857C9"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D9E2F3" w:themeFill="accent1" w:themeFillTint="33"/>
            <w:vAlign w:val="center"/>
            <w:tcPrChange w:id="315" w:author="SungKwon Soh" w:date="2025-06-27T19:23:00Z" w16du:dateUtc="2025-06-27T10:23:00Z">
              <w:tcPr>
                <w:tcW w:w="309" w:type="pct"/>
                <w:gridSpan w:val="2"/>
                <w:tcBorders>
                  <w:top w:val="single" w:sz="4" w:space="0" w:color="auto"/>
                  <w:bottom w:val="single" w:sz="4" w:space="0" w:color="auto"/>
                  <w:right w:val="single" w:sz="4" w:space="0" w:color="auto"/>
                </w:tcBorders>
                <w:shd w:val="clear" w:color="auto" w:fill="D9E2F3" w:themeFill="accent1" w:themeFillTint="33"/>
                <w:vAlign w:val="center"/>
              </w:tcPr>
            </w:tcPrChange>
          </w:tcPr>
          <w:p w14:paraId="686BDF07" w14:textId="5259243D" w:rsidR="008857C9" w:rsidRPr="008857C9" w:rsidRDefault="008857C9" w:rsidP="008857C9">
            <w:pPr>
              <w:widowControl w:val="0"/>
              <w:jc w:val="right"/>
              <w:rPr>
                <w:rFonts w:asciiTheme="minorHAnsi" w:eastAsia="MS Mincho" w:hAnsiTheme="minorHAnsi" w:cstheme="minorHAnsi"/>
                <w:i/>
                <w:iCs/>
                <w:kern w:val="2"/>
                <w:lang w:eastAsia="ja-JP"/>
              </w:rPr>
            </w:pPr>
            <w:ins w:id="316" w:author="SungKwon Soh" w:date="2025-06-27T19:23:00Z" w16du:dateUtc="2025-06-27T10:23:00Z">
              <w:r w:rsidRPr="008857C9">
                <w:rPr>
                  <w:rFonts w:asciiTheme="minorHAnsi" w:eastAsia="MS Mincho" w:hAnsiTheme="minorHAnsi" w:cstheme="minorHAnsi"/>
                  <w:b/>
                  <w:bCs/>
                  <w:i/>
                  <w:iCs/>
                  <w:kern w:val="2"/>
                  <w:lang w:eastAsia="ja-JP"/>
                </w:rPr>
                <w:t>5,405</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317"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0D57F227"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318"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tcPrChange>
          </w:tcPr>
          <w:p w14:paraId="01F17725"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Change w:id="319" w:author="SungKwon Soh" w:date="2025-06-27T19:23:00Z" w16du:dateUtc="2025-06-27T10:23:00Z">
              <w:tcPr>
                <w:tcW w:w="310" w:type="pct"/>
                <w:gridSpan w:val="3"/>
                <w:tcBorders>
                  <w:top w:val="single" w:sz="4" w:space="0" w:color="auto"/>
                  <w:left w:val="single" w:sz="4" w:space="0" w:color="auto"/>
                  <w:bottom w:val="single" w:sz="4" w:space="0" w:color="auto"/>
                  <w:right w:val="single" w:sz="4" w:space="0" w:color="auto"/>
                </w:tcBorders>
                <w:shd w:val="clear" w:color="auto" w:fill="D9E2F3" w:themeFill="accent1" w:themeFillTint="33"/>
              </w:tcPr>
            </w:tcPrChange>
          </w:tcPr>
          <w:p w14:paraId="27748A07" w14:textId="40D02BB3" w:rsidR="008857C9" w:rsidRPr="008857C9" w:rsidRDefault="008857C9" w:rsidP="008857C9">
            <w:pPr>
              <w:widowControl w:val="0"/>
              <w:jc w:val="right"/>
              <w:rPr>
                <w:rFonts w:asciiTheme="minorHAnsi" w:eastAsia="MS Mincho" w:hAnsiTheme="minorHAnsi" w:cstheme="minorHAnsi"/>
                <w:i/>
                <w:iCs/>
                <w:kern w:val="2"/>
                <w:lang w:eastAsia="ja-JP"/>
              </w:rPr>
            </w:pPr>
            <w:ins w:id="320" w:author="SungKwon Soh" w:date="2025-06-27T19:23:00Z" w16du:dateUtc="2025-06-27T10:23:00Z">
              <w:r w:rsidRPr="008857C9">
                <w:rPr>
                  <w:rFonts w:asciiTheme="minorHAnsi" w:eastAsia="MS Mincho" w:hAnsiTheme="minorHAnsi" w:cstheme="minorHAnsi"/>
                  <w:b/>
                  <w:bCs/>
                  <w:i/>
                  <w:iCs/>
                  <w:kern w:val="2"/>
                  <w:lang w:eastAsia="ja-JP"/>
                </w:rPr>
                <w:t>5,156</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321" w:author="SungKwon Soh" w:date="2025-06-27T19:23:00Z" w16du:dateUtc="2025-06-27T10:23:00Z">
              <w:tcPr>
                <w:tcW w:w="309"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tcPrChange>
          </w:tcPr>
          <w:p w14:paraId="3CE0023E"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Change w:id="322" w:author="SungKwon Soh" w:date="2025-06-27T19:23:00Z" w16du:dateUtc="2025-06-27T10:23:00Z">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tcPrChange>
          </w:tcPr>
          <w:p w14:paraId="78C2CAE1" w14:textId="77777777" w:rsidR="008857C9" w:rsidRPr="008857C9" w:rsidRDefault="008857C9" w:rsidP="008857C9">
            <w:pPr>
              <w:widowControl w:val="0"/>
              <w:jc w:val="right"/>
              <w:rPr>
                <w:rFonts w:asciiTheme="minorHAnsi" w:eastAsia="MS Mincho" w:hAnsiTheme="minorHAnsi" w:cstheme="minorHAnsi"/>
                <w:i/>
                <w:iCs/>
                <w:kern w:val="2"/>
                <w:lang w:eastAsia="ja-JP"/>
              </w:rPr>
            </w:pPr>
          </w:p>
        </w:tc>
      </w:tr>
      <w:tr w:rsidR="008857C9" w:rsidRPr="00DC6634" w14:paraId="78FA9161" w14:textId="1DD5F255" w:rsidTr="008857C9">
        <w:trPr>
          <w:trHeight w:val="210"/>
        </w:trPr>
        <w:tc>
          <w:tcPr>
            <w:tcW w:w="377" w:type="pct"/>
            <w:vMerge w:val="restart"/>
            <w:tcBorders>
              <w:top w:val="single" w:sz="4" w:space="0" w:color="auto"/>
              <w:left w:val="single" w:sz="4" w:space="0" w:color="auto"/>
              <w:right w:val="single" w:sz="4" w:space="0" w:color="auto"/>
            </w:tcBorders>
            <w:noWrap/>
            <w:vAlign w:val="center"/>
          </w:tcPr>
          <w:p w14:paraId="79FE457B" w14:textId="2D29F2EE"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r w:rsidRPr="00DC6634">
              <w:rPr>
                <w:rFonts w:asciiTheme="minorHAnsi" w:eastAsia="MS Mincho" w:hAnsiTheme="minorHAnsi" w:cstheme="minorHAnsi"/>
                <w:bCs/>
                <w:kern w:val="2"/>
                <w:lang w:eastAsia="ko-KR"/>
              </w:rPr>
              <w:t>Korea</w:t>
            </w:r>
          </w:p>
        </w:tc>
        <w:tc>
          <w:tcPr>
            <w:tcW w:w="472" w:type="pct"/>
            <w:vMerge w:val="restart"/>
            <w:tcBorders>
              <w:top w:val="single" w:sz="4" w:space="0" w:color="auto"/>
              <w:left w:val="single" w:sz="4" w:space="0" w:color="auto"/>
              <w:right w:val="single" w:sz="4" w:space="0" w:color="auto"/>
            </w:tcBorders>
            <w:noWrap/>
            <w:vAlign w:val="center"/>
          </w:tcPr>
          <w:p w14:paraId="2ABC73C0" w14:textId="3D594EE8" w:rsidR="008857C9" w:rsidRPr="00DC6634" w:rsidRDefault="008857C9" w:rsidP="008857C9">
            <w:pPr>
              <w:pStyle w:val="Default"/>
              <w:widowControl w:val="0"/>
              <w:jc w:val="center"/>
              <w:rPr>
                <w:rFonts w:asciiTheme="minorHAnsi" w:hAnsiTheme="minorHAnsi" w:cstheme="minorHAnsi"/>
                <w:sz w:val="20"/>
                <w:szCs w:val="20"/>
              </w:rPr>
            </w:pPr>
            <w:r w:rsidRPr="00DC6634">
              <w:rPr>
                <w:rFonts w:asciiTheme="minorHAnsi" w:hAnsiTheme="minorHAnsi" w:cstheme="minorHAnsi"/>
                <w:sz w:val="20"/>
                <w:szCs w:val="20"/>
                <w:shd w:val="clear" w:color="auto" w:fill="FFFFFF"/>
              </w:rPr>
              <w:t>North Pacific Ocean</w:t>
            </w:r>
          </w:p>
        </w:tc>
        <w:tc>
          <w:tcPr>
            <w:tcW w:w="440" w:type="pct"/>
            <w:tcBorders>
              <w:top w:val="single" w:sz="4" w:space="0" w:color="auto"/>
              <w:left w:val="single" w:sz="4" w:space="0" w:color="auto"/>
              <w:bottom w:val="single" w:sz="4" w:space="0" w:color="auto"/>
              <w:right w:val="single" w:sz="4" w:space="0" w:color="auto"/>
            </w:tcBorders>
            <w:noWrap/>
            <w:vAlign w:val="center"/>
          </w:tcPr>
          <w:p w14:paraId="1AB14E2A" w14:textId="52B4BB6E"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Longline</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106AB1" w14:textId="7A873BA8"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Theme="minorEastAsia" w:hAnsiTheme="minorHAnsi" w:cstheme="minorHAnsi"/>
                <w:kern w:val="2"/>
                <w:lang w:eastAsia="ko-KR"/>
              </w:rPr>
              <w:t>0.8</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3D9BC13" w14:textId="31088DEC"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Theme="minorEastAsia" w:hAnsiTheme="minorHAnsi" w:cstheme="minorHAnsi"/>
                <w:kern w:val="2"/>
                <w:lang w:eastAsia="ko-KR"/>
              </w:rPr>
              <w:t>0</w:t>
            </w: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3111272" w14:textId="3039742C"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Theme="minorEastAsia" w:hAnsiTheme="minorHAnsi" w:cstheme="minorHAnsi"/>
                <w:kern w:val="2"/>
                <w:lang w:eastAsia="ko-KR"/>
              </w:rPr>
              <w:t>0</w:t>
            </w:r>
          </w:p>
        </w:tc>
        <w:tc>
          <w:tcPr>
            <w:tcW w:w="309" w:type="pct"/>
            <w:tcBorders>
              <w:top w:val="single" w:sz="4" w:space="0" w:color="auto"/>
              <w:left w:val="single" w:sz="4" w:space="0" w:color="auto"/>
              <w:bottom w:val="single" w:sz="4" w:space="0" w:color="auto"/>
              <w:right w:val="single" w:sz="4" w:space="0" w:color="auto"/>
            </w:tcBorders>
            <w:vAlign w:val="center"/>
          </w:tcPr>
          <w:p w14:paraId="2DAFFBDD" w14:textId="24EB520C"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Theme="minorEastAsia" w:hAnsiTheme="minorHAnsi" w:cstheme="minorHAnsi"/>
                <w:kern w:val="2"/>
                <w:lang w:eastAsia="ko-KR"/>
              </w:rPr>
              <w:t>0</w:t>
            </w:r>
          </w:p>
        </w:tc>
        <w:tc>
          <w:tcPr>
            <w:tcW w:w="309" w:type="pct"/>
            <w:tcBorders>
              <w:top w:val="single" w:sz="4" w:space="0" w:color="auto"/>
              <w:left w:val="single" w:sz="4" w:space="0" w:color="auto"/>
              <w:bottom w:val="single" w:sz="4" w:space="0" w:color="auto"/>
              <w:right w:val="single" w:sz="4" w:space="0" w:color="auto"/>
            </w:tcBorders>
            <w:noWrap/>
            <w:vAlign w:val="center"/>
          </w:tcPr>
          <w:p w14:paraId="535E0F4C"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noWrap/>
            <w:vAlign w:val="center"/>
          </w:tcPr>
          <w:p w14:paraId="5A7DB16C"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230C5BC5" w14:textId="7EEF3B16"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2C295EBF"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4A24987B"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33BE6EF6"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2BB3A32B"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25876D42"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11C8851E" w14:textId="57773F23" w:rsidTr="008857C9">
        <w:trPr>
          <w:trHeight w:val="210"/>
        </w:trPr>
        <w:tc>
          <w:tcPr>
            <w:tcW w:w="377" w:type="pct"/>
            <w:vMerge/>
            <w:tcBorders>
              <w:left w:val="single" w:sz="4" w:space="0" w:color="auto"/>
              <w:right w:val="single" w:sz="4" w:space="0" w:color="auto"/>
            </w:tcBorders>
            <w:noWrap/>
            <w:vAlign w:val="center"/>
          </w:tcPr>
          <w:p w14:paraId="7B6C1EB3"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
          <w:p w14:paraId="7DE2C2E4" w14:textId="77777777" w:rsidR="008857C9" w:rsidRPr="00DC6634" w:rsidRDefault="008857C9" w:rsidP="008857C9">
            <w:pPr>
              <w:pStyle w:val="Default"/>
              <w:widowControl w:val="0"/>
              <w:jc w:val="center"/>
              <w:rPr>
                <w:rFonts w:asciiTheme="minorHAnsi" w:hAnsiTheme="minorHAnsi" w:cstheme="minorHAnsi"/>
                <w:sz w:val="20"/>
                <w:szCs w:val="20"/>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7F5BAD6B" w14:textId="7D8CBD6B"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b/>
                <w:bCs/>
                <w:i/>
                <w:iCs/>
                <w:kern w:val="2"/>
                <w:lang w:eastAsia="ja-JP"/>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B18E72A" w14:textId="1B4BACAE"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Theme="minorEastAsia" w:hAnsiTheme="minorHAnsi" w:cstheme="minorHAnsi"/>
                <w:b/>
                <w:bCs/>
                <w:i/>
                <w:iCs/>
                <w:kern w:val="2"/>
                <w:lang w:eastAsia="ko-KR"/>
              </w:rPr>
              <w:t>0.8</w:t>
            </w:r>
            <w:r w:rsidRPr="00DC6634">
              <w:rPr>
                <w:rStyle w:val="FootnoteReference"/>
                <w:rFonts w:asciiTheme="minorHAnsi" w:eastAsiaTheme="minorEastAsia" w:hAnsiTheme="minorHAnsi" w:cstheme="minorHAnsi"/>
                <w:b/>
                <w:bCs/>
                <w:i/>
                <w:iCs/>
                <w:kern w:val="2"/>
                <w:lang w:eastAsia="ko-KR"/>
              </w:rPr>
              <w:footnoteReference w:id="5"/>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5693BDC"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12A154E"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159B0E2" w14:textId="2C3F6944"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Theme="minorEastAsia" w:hAnsiTheme="minorHAnsi" w:cstheme="minorHAnsi"/>
                <w:b/>
                <w:bCs/>
                <w:i/>
                <w:iCs/>
                <w:kern w:val="2"/>
                <w:lang w:eastAsia="ko-KR"/>
              </w:rPr>
              <w:t>0</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8E387CB"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7BDD71B4"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shd w:val="clear" w:color="auto" w:fill="D9E2F3" w:themeFill="accent1" w:themeFillTint="33"/>
            <w:vAlign w:val="center"/>
          </w:tcPr>
          <w:p w14:paraId="795FEE76" w14:textId="53E94A25" w:rsidR="008857C9" w:rsidRPr="00DC6634" w:rsidRDefault="008857C9" w:rsidP="008857C9">
            <w:pPr>
              <w:widowControl w:val="0"/>
              <w:jc w:val="right"/>
              <w:rPr>
                <w:rFonts w:asciiTheme="minorHAnsi" w:eastAsiaTheme="minorEastAsia" w:hAnsiTheme="minorHAnsi" w:cstheme="minorHAnsi"/>
                <w:kern w:val="2"/>
                <w:lang w:eastAsia="ko-KR"/>
              </w:rPr>
            </w:pPr>
            <w:r w:rsidRPr="00DC6634">
              <w:rPr>
                <w:rFonts w:asciiTheme="minorHAnsi" w:eastAsiaTheme="minorEastAsia" w:hAnsiTheme="minorHAnsi" w:cstheme="minorHAnsi"/>
                <w:kern w:val="2"/>
                <w:lang w:eastAsia="ko-KR"/>
              </w:rPr>
              <w:t>0</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04C309B"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5F1A15F"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4BE0A78"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9A44E85"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F65359C"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38593418" w14:textId="38C66DBA" w:rsidTr="008857C9">
        <w:trPr>
          <w:trHeight w:val="210"/>
        </w:trPr>
        <w:tc>
          <w:tcPr>
            <w:tcW w:w="377" w:type="pct"/>
            <w:vMerge w:val="restart"/>
            <w:tcBorders>
              <w:top w:val="single" w:sz="4" w:space="0" w:color="auto"/>
              <w:left w:val="single" w:sz="4" w:space="0" w:color="auto"/>
              <w:right w:val="single" w:sz="4" w:space="0" w:color="auto"/>
            </w:tcBorders>
            <w:noWrap/>
            <w:vAlign w:val="center"/>
          </w:tcPr>
          <w:p w14:paraId="44F5C73C" w14:textId="48182009"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r w:rsidRPr="00DC6634">
              <w:rPr>
                <w:rFonts w:asciiTheme="minorHAnsi" w:eastAsia="MS Mincho" w:hAnsiTheme="minorHAnsi" w:cstheme="minorHAnsi"/>
                <w:bCs/>
                <w:kern w:val="2"/>
                <w:lang w:eastAsia="ko-KR"/>
              </w:rPr>
              <w:t>Chinese Taipei (***)</w:t>
            </w:r>
          </w:p>
        </w:tc>
        <w:tc>
          <w:tcPr>
            <w:tcW w:w="472" w:type="pct"/>
            <w:vMerge w:val="restart"/>
            <w:tcBorders>
              <w:top w:val="single" w:sz="4" w:space="0" w:color="auto"/>
              <w:left w:val="single" w:sz="4" w:space="0" w:color="auto"/>
              <w:right w:val="single" w:sz="4" w:space="0" w:color="auto"/>
            </w:tcBorders>
            <w:noWrap/>
            <w:vAlign w:val="center"/>
          </w:tcPr>
          <w:p w14:paraId="7B4E884F" w14:textId="77777777" w:rsidR="008857C9" w:rsidRPr="00DC6634" w:rsidRDefault="008857C9" w:rsidP="008857C9">
            <w:pPr>
              <w:pStyle w:val="Default"/>
              <w:widowControl w:val="0"/>
              <w:jc w:val="center"/>
              <w:rPr>
                <w:rFonts w:asciiTheme="minorHAnsi" w:hAnsiTheme="minorHAnsi" w:cstheme="minorHAnsi"/>
                <w:sz w:val="20"/>
                <w:szCs w:val="20"/>
              </w:rPr>
            </w:pPr>
            <w:r w:rsidRPr="00DC6634">
              <w:rPr>
                <w:rFonts w:asciiTheme="minorHAnsi" w:hAnsiTheme="minorHAnsi" w:cstheme="minorHAnsi"/>
                <w:sz w:val="20"/>
                <w:szCs w:val="20"/>
              </w:rPr>
              <w:t xml:space="preserve">CA north of 20°N </w:t>
            </w:r>
          </w:p>
          <w:p w14:paraId="23E91BD2" w14:textId="47EED99E"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hAnsiTheme="minorHAnsi" w:cstheme="minorHAnsi"/>
              </w:rPr>
              <w:t xml:space="preserve">(The area)  </w:t>
            </w:r>
          </w:p>
        </w:tc>
        <w:tc>
          <w:tcPr>
            <w:tcW w:w="440" w:type="pct"/>
            <w:tcBorders>
              <w:top w:val="single" w:sz="4" w:space="0" w:color="auto"/>
              <w:left w:val="single" w:sz="4" w:space="0" w:color="auto"/>
              <w:bottom w:val="single" w:sz="4" w:space="0" w:color="auto"/>
              <w:right w:val="single" w:sz="4" w:space="0" w:color="auto"/>
            </w:tcBorders>
            <w:noWrap/>
            <w:vAlign w:val="center"/>
          </w:tcPr>
          <w:p w14:paraId="40DD04A8" w14:textId="6232666D"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Setnet</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0871CD" w14:textId="666A2D2E"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31</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102BE55"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14C9C45"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5E2953B4" w14:textId="2683E290"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noWrap/>
            <w:vAlign w:val="center"/>
          </w:tcPr>
          <w:p w14:paraId="727D1234"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noWrap/>
            <w:vAlign w:val="center"/>
          </w:tcPr>
          <w:p w14:paraId="433051B9"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2FBBF15D"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58273761"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73845FB9"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2F6C3A0F"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65FC21D8"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14AB57DA"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27DD8F22" w14:textId="0C560DC1" w:rsidTr="008857C9">
        <w:trPr>
          <w:trHeight w:val="210"/>
        </w:trPr>
        <w:tc>
          <w:tcPr>
            <w:tcW w:w="377" w:type="pct"/>
            <w:vMerge/>
            <w:tcBorders>
              <w:left w:val="single" w:sz="4" w:space="0" w:color="auto"/>
              <w:right w:val="single" w:sz="4" w:space="0" w:color="auto"/>
            </w:tcBorders>
            <w:noWrap/>
            <w:vAlign w:val="center"/>
          </w:tcPr>
          <w:p w14:paraId="5130482C"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
          <w:p w14:paraId="444D9674"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noWrap/>
            <w:vAlign w:val="center"/>
          </w:tcPr>
          <w:p w14:paraId="6F91AB24" w14:textId="202999D9"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Gillnet (not specified)</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5F7D76" w14:textId="12541D06"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6</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45CFB98"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E2CED5A"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1BA92539" w14:textId="2C9784A2"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noWrap/>
            <w:vAlign w:val="center"/>
          </w:tcPr>
          <w:p w14:paraId="4305C74F"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noWrap/>
            <w:vAlign w:val="center"/>
          </w:tcPr>
          <w:p w14:paraId="4FBC061A"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7B42FC91"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53E040CF"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5D232209"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5C5A6A7F"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13B46B9F"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0B91724E"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1F398848" w14:textId="65DACF02" w:rsidTr="008857C9">
        <w:trPr>
          <w:trHeight w:val="210"/>
        </w:trPr>
        <w:tc>
          <w:tcPr>
            <w:tcW w:w="377" w:type="pct"/>
            <w:vMerge/>
            <w:tcBorders>
              <w:left w:val="single" w:sz="4" w:space="0" w:color="auto"/>
              <w:right w:val="single" w:sz="4" w:space="0" w:color="auto"/>
            </w:tcBorders>
            <w:noWrap/>
            <w:vAlign w:val="center"/>
          </w:tcPr>
          <w:p w14:paraId="7A2ABEDC"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
          <w:p w14:paraId="54E8E4CC"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noWrap/>
            <w:vAlign w:val="center"/>
          </w:tcPr>
          <w:p w14:paraId="059E4F16" w14:textId="75581A9E"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Harpoon</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4CC4D4" w14:textId="1485559A"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37</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D27B796"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7BA9C4E"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4485DBCE" w14:textId="4BC7F7EB"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noWrap/>
            <w:vAlign w:val="center"/>
          </w:tcPr>
          <w:p w14:paraId="5E4E5769"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noWrap/>
            <w:vAlign w:val="center"/>
          </w:tcPr>
          <w:p w14:paraId="7E7C2E5C"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7D0B69BE"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39E494A3"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1126F960"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1644742B"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5B295370"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5B72C3E8"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46431155" w14:textId="5CD27B6A" w:rsidTr="008857C9">
        <w:trPr>
          <w:trHeight w:val="210"/>
          <w:trPrChange w:id="323" w:author="SungKwon Soh" w:date="2025-06-26T21:03:00Z" w16du:dateUtc="2025-06-26T12:03:00Z">
            <w:trPr>
              <w:trHeight w:val="210"/>
            </w:trPr>
          </w:trPrChange>
        </w:trPr>
        <w:tc>
          <w:tcPr>
            <w:tcW w:w="377" w:type="pct"/>
            <w:vMerge/>
            <w:tcBorders>
              <w:left w:val="single" w:sz="4" w:space="0" w:color="auto"/>
              <w:right w:val="single" w:sz="4" w:space="0" w:color="auto"/>
            </w:tcBorders>
            <w:noWrap/>
            <w:vAlign w:val="center"/>
            <w:tcPrChange w:id="324" w:author="SungKwon Soh" w:date="2025-06-26T21:03:00Z" w16du:dateUtc="2025-06-26T12:03:00Z">
              <w:tcPr>
                <w:tcW w:w="377" w:type="pct"/>
                <w:vMerge/>
                <w:tcBorders>
                  <w:left w:val="single" w:sz="4" w:space="0" w:color="auto"/>
                  <w:right w:val="single" w:sz="4" w:space="0" w:color="auto"/>
                </w:tcBorders>
                <w:noWrap/>
                <w:vAlign w:val="center"/>
              </w:tcPr>
            </w:tcPrChange>
          </w:tcPr>
          <w:p w14:paraId="6355145A"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Change w:id="325" w:author="SungKwon Soh" w:date="2025-06-26T21:03:00Z" w16du:dateUtc="2025-06-26T12:03:00Z">
              <w:tcPr>
                <w:tcW w:w="472" w:type="pct"/>
                <w:vMerge/>
                <w:tcBorders>
                  <w:left w:val="single" w:sz="4" w:space="0" w:color="auto"/>
                  <w:right w:val="single" w:sz="4" w:space="0" w:color="auto"/>
                </w:tcBorders>
                <w:noWrap/>
                <w:vAlign w:val="center"/>
              </w:tcPr>
            </w:tcPrChange>
          </w:tcPr>
          <w:p w14:paraId="51FAB7FB"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noWrap/>
            <w:vAlign w:val="center"/>
            <w:tcPrChange w:id="326" w:author="SungKwon Soh" w:date="2025-06-26T21:03:00Z" w16du:dateUtc="2025-06-26T12:03:00Z">
              <w:tcPr>
                <w:tcW w:w="440" w:type="pct"/>
                <w:gridSpan w:val="2"/>
                <w:tcBorders>
                  <w:top w:val="single" w:sz="4" w:space="0" w:color="auto"/>
                  <w:left w:val="single" w:sz="4" w:space="0" w:color="auto"/>
                  <w:bottom w:val="single" w:sz="4" w:space="0" w:color="auto"/>
                  <w:right w:val="single" w:sz="4" w:space="0" w:color="auto"/>
                </w:tcBorders>
                <w:noWrap/>
                <w:vAlign w:val="center"/>
              </w:tcPr>
            </w:tcPrChange>
          </w:tcPr>
          <w:p w14:paraId="45DD5B1E" w14:textId="27ECD2B2" w:rsidR="008857C9" w:rsidRPr="00DC6634" w:rsidRDefault="008857C9" w:rsidP="008857C9">
            <w:pPr>
              <w:pStyle w:val="Default"/>
              <w:widowControl w:val="0"/>
              <w:jc w:val="center"/>
              <w:rPr>
                <w:rFonts w:asciiTheme="minorHAnsi" w:hAnsiTheme="minorHAnsi" w:cstheme="minorHAnsi"/>
                <w:sz w:val="20"/>
                <w:szCs w:val="20"/>
              </w:rPr>
            </w:pPr>
            <w:r w:rsidRPr="00DC6634">
              <w:rPr>
                <w:rFonts w:asciiTheme="minorHAnsi" w:hAnsiTheme="minorHAnsi" w:cstheme="minorHAnsi"/>
                <w:sz w:val="20"/>
                <w:szCs w:val="20"/>
              </w:rPr>
              <w:t>Co</w:t>
            </w:r>
            <w:ins w:id="327" w:author="呂紹葳" w:date="2024-08-09T11:36:00Z">
              <w:r w:rsidRPr="00DC6634">
                <w:rPr>
                  <w:rFonts w:asciiTheme="minorHAnsi" w:eastAsia="Microsoft JhengHei" w:hAnsiTheme="minorHAnsi" w:cstheme="minorHAnsi"/>
                  <w:sz w:val="20"/>
                  <w:szCs w:val="20"/>
                  <w:lang w:eastAsia="zh-TW"/>
                  <w:rPrChange w:id="328" w:author="呂紹葳" w:date="2024-08-09T15:00:00Z">
                    <w:rPr>
                      <w:rFonts w:ascii="Microsoft JhengHei" w:eastAsia="Microsoft JhengHei" w:hAnsi="Microsoft JhengHei" w:cs="Microsoft JhengHei"/>
                      <w:sz w:val="20"/>
                      <w:szCs w:val="20"/>
                      <w:lang w:eastAsia="zh-TW"/>
                    </w:rPr>
                  </w:rPrChange>
                </w:rPr>
                <w:t>a</w:t>
              </w:r>
            </w:ins>
            <w:r w:rsidRPr="00DC6634">
              <w:rPr>
                <w:rFonts w:asciiTheme="minorHAnsi" w:hAnsiTheme="minorHAnsi" w:cstheme="minorHAnsi"/>
                <w:sz w:val="20"/>
                <w:szCs w:val="20"/>
              </w:rPr>
              <w:t xml:space="preserve">stal </w:t>
            </w:r>
          </w:p>
          <w:p w14:paraId="1A70F89E" w14:textId="2CE6AD56"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hAnsiTheme="minorHAnsi" w:cstheme="minorHAnsi"/>
              </w:rPr>
              <w:t xml:space="preserve">artisanal longline </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Change w:id="329"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tcPrChange>
          </w:tcPr>
          <w:p w14:paraId="7AFE9678" w14:textId="70094658"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610</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330"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13DF67F7" w14:textId="5C9E16F3"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673</w:t>
            </w: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331"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7CA437A2"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Change w:id="332"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vAlign w:val="center"/>
              </w:tcPr>
            </w:tcPrChange>
          </w:tcPr>
          <w:p w14:paraId="2CE82A80" w14:textId="594539F3"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279</w:t>
            </w:r>
          </w:p>
        </w:tc>
        <w:tc>
          <w:tcPr>
            <w:tcW w:w="309" w:type="pct"/>
            <w:tcBorders>
              <w:top w:val="single" w:sz="4" w:space="0" w:color="auto"/>
              <w:left w:val="single" w:sz="4" w:space="0" w:color="auto"/>
              <w:bottom w:val="single" w:sz="4" w:space="0" w:color="auto"/>
              <w:right w:val="single" w:sz="4" w:space="0" w:color="auto"/>
            </w:tcBorders>
            <w:noWrap/>
            <w:vAlign w:val="center"/>
            <w:tcPrChange w:id="333"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noWrap/>
                <w:vAlign w:val="center"/>
              </w:tcPr>
            </w:tcPrChange>
          </w:tcPr>
          <w:p w14:paraId="563DE537" w14:textId="77777777" w:rsidR="008857C9" w:rsidRDefault="008857C9" w:rsidP="008857C9">
            <w:pPr>
              <w:widowControl w:val="0"/>
              <w:adjustRightInd w:val="0"/>
              <w:snapToGrid w:val="0"/>
              <w:jc w:val="right"/>
              <w:rPr>
                <w:ins w:id="334" w:author="SungKwon Soh" w:date="2025-06-26T20:52:00Z" w16du:dateUtc="2025-06-26T11:52:00Z"/>
                <w:rFonts w:asciiTheme="minorHAnsi" w:eastAsia="MS Mincho" w:hAnsiTheme="minorHAnsi" w:cstheme="minorHAnsi"/>
                <w:kern w:val="2"/>
                <w:lang w:eastAsia="ja-JP"/>
              </w:rPr>
            </w:pPr>
            <w:ins w:id="335" w:author="SungKwon Soh" w:date="2025-06-26T20:52:00Z" w16du:dateUtc="2025-06-26T11:52:00Z">
              <w:r>
                <w:rPr>
                  <w:rFonts w:asciiTheme="minorHAnsi" w:eastAsia="MS Mincho" w:hAnsiTheme="minorHAnsi" w:cstheme="minorHAnsi"/>
                  <w:kern w:val="2"/>
                  <w:lang w:eastAsia="ja-JP"/>
                </w:rPr>
                <w:t>277</w:t>
              </w:r>
            </w:ins>
          </w:p>
          <w:p w14:paraId="61B34B50" w14:textId="0F478B5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del w:id="336" w:author="SungKwon Soh" w:date="2025-06-26T20:52:00Z" w16du:dateUtc="2025-06-26T11:52:00Z">
              <w:r w:rsidRPr="00DC6634" w:rsidDel="009E3551">
                <w:rPr>
                  <w:rFonts w:asciiTheme="minorHAnsi" w:eastAsia="MS Mincho" w:hAnsiTheme="minorHAnsi" w:cstheme="minorHAnsi"/>
                  <w:kern w:val="2"/>
                  <w:lang w:eastAsia="ja-JP"/>
                </w:rPr>
                <w:delText>227</w:delText>
              </w:r>
            </w:del>
          </w:p>
        </w:tc>
        <w:tc>
          <w:tcPr>
            <w:tcW w:w="310" w:type="pct"/>
            <w:tcBorders>
              <w:top w:val="single" w:sz="4" w:space="0" w:color="auto"/>
              <w:left w:val="single" w:sz="4" w:space="0" w:color="auto"/>
              <w:bottom w:val="single" w:sz="4" w:space="0" w:color="auto"/>
              <w:right w:val="single" w:sz="4" w:space="0" w:color="auto"/>
            </w:tcBorders>
            <w:noWrap/>
            <w:vAlign w:val="center"/>
            <w:tcPrChange w:id="337"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noWrap/>
                <w:vAlign w:val="center"/>
              </w:tcPr>
            </w:tcPrChange>
          </w:tcPr>
          <w:p w14:paraId="365D1B99"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Change w:id="338" w:author="SungKwon Soh" w:date="2025-06-26T21:03:00Z" w16du:dateUtc="2025-06-26T12:03:00Z">
              <w:tcPr>
                <w:tcW w:w="309" w:type="pct"/>
                <w:gridSpan w:val="2"/>
                <w:tcBorders>
                  <w:top w:val="single" w:sz="4" w:space="0" w:color="auto"/>
                  <w:bottom w:val="single" w:sz="4" w:space="0" w:color="auto"/>
                  <w:right w:val="single" w:sz="4" w:space="0" w:color="auto"/>
                </w:tcBorders>
                <w:vAlign w:val="center"/>
              </w:tcPr>
            </w:tcPrChange>
          </w:tcPr>
          <w:p w14:paraId="2CF886C3" w14:textId="3134BEB9" w:rsidR="008857C9" w:rsidRPr="00DC6634" w:rsidRDefault="008857C9" w:rsidP="008857C9">
            <w:pPr>
              <w:widowControl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489</w:t>
            </w:r>
          </w:p>
        </w:tc>
        <w:tc>
          <w:tcPr>
            <w:tcW w:w="309" w:type="pct"/>
            <w:tcBorders>
              <w:top w:val="single" w:sz="4" w:space="0" w:color="auto"/>
              <w:left w:val="single" w:sz="4" w:space="0" w:color="auto"/>
              <w:bottom w:val="single" w:sz="4" w:space="0" w:color="auto"/>
              <w:right w:val="single" w:sz="4" w:space="0" w:color="auto"/>
            </w:tcBorders>
            <w:vAlign w:val="center"/>
            <w:tcPrChange w:id="339"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vAlign w:val="center"/>
              </w:tcPr>
            </w:tcPrChange>
          </w:tcPr>
          <w:p w14:paraId="5556B9EF" w14:textId="717496FF" w:rsidR="008857C9" w:rsidRPr="00DC6634" w:rsidRDefault="008857C9" w:rsidP="008857C9">
            <w:pPr>
              <w:widowControl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383</w:t>
            </w:r>
          </w:p>
        </w:tc>
        <w:tc>
          <w:tcPr>
            <w:tcW w:w="309" w:type="pct"/>
            <w:tcBorders>
              <w:top w:val="single" w:sz="4" w:space="0" w:color="auto"/>
              <w:left w:val="single" w:sz="4" w:space="0" w:color="auto"/>
              <w:bottom w:val="single" w:sz="4" w:space="0" w:color="auto"/>
              <w:right w:val="single" w:sz="4" w:space="0" w:color="auto"/>
            </w:tcBorders>
            <w:vAlign w:val="center"/>
            <w:tcPrChange w:id="340"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vAlign w:val="center"/>
              </w:tcPr>
            </w:tcPrChange>
          </w:tcPr>
          <w:p w14:paraId="7B27F085"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vAlign w:val="center"/>
            <w:tcPrChange w:id="341" w:author="SungKwon Soh" w:date="2025-06-26T21:03:00Z" w16du:dateUtc="2025-06-26T12:03:00Z">
              <w:tcPr>
                <w:tcW w:w="309" w:type="pct"/>
                <w:gridSpan w:val="3"/>
                <w:tcBorders>
                  <w:top w:val="single" w:sz="4" w:space="0" w:color="auto"/>
                  <w:left w:val="single" w:sz="4" w:space="0" w:color="auto"/>
                  <w:bottom w:val="single" w:sz="4" w:space="0" w:color="auto"/>
                  <w:right w:val="single" w:sz="4" w:space="0" w:color="auto"/>
                </w:tcBorders>
              </w:tcPr>
            </w:tcPrChange>
          </w:tcPr>
          <w:p w14:paraId="11D56D13" w14:textId="353EF9FF" w:rsidR="008857C9" w:rsidRPr="00DC6634" w:rsidRDefault="008857C9" w:rsidP="008857C9">
            <w:pPr>
              <w:widowControl w:val="0"/>
              <w:jc w:val="right"/>
              <w:rPr>
                <w:rFonts w:asciiTheme="minorHAnsi" w:eastAsia="MS Mincho" w:hAnsiTheme="minorHAnsi" w:cstheme="minorHAnsi"/>
                <w:kern w:val="2"/>
                <w:lang w:eastAsia="ja-JP"/>
              </w:rPr>
            </w:pPr>
            <w:ins w:id="342" w:author="SungKwon Soh" w:date="2025-06-26T20:52:00Z" w16du:dateUtc="2025-06-26T11:52:00Z">
              <w:r>
                <w:rPr>
                  <w:rFonts w:asciiTheme="minorHAnsi" w:eastAsia="MS Mincho" w:hAnsiTheme="minorHAnsi" w:cstheme="minorHAnsi"/>
                  <w:kern w:val="2"/>
                  <w:lang w:eastAsia="ja-JP"/>
                </w:rPr>
                <w:t>267</w:t>
              </w:r>
            </w:ins>
          </w:p>
        </w:tc>
        <w:tc>
          <w:tcPr>
            <w:tcW w:w="309" w:type="pct"/>
            <w:tcBorders>
              <w:top w:val="single" w:sz="4" w:space="0" w:color="auto"/>
              <w:left w:val="single" w:sz="4" w:space="0" w:color="auto"/>
              <w:bottom w:val="single" w:sz="4" w:space="0" w:color="auto"/>
              <w:right w:val="single" w:sz="4" w:space="0" w:color="auto"/>
            </w:tcBorders>
            <w:vAlign w:val="center"/>
            <w:tcPrChange w:id="343"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tcPr>
            </w:tcPrChange>
          </w:tcPr>
          <w:p w14:paraId="43C62408" w14:textId="65875A51" w:rsidR="008857C9" w:rsidRPr="00DC6634" w:rsidRDefault="008857C9" w:rsidP="008857C9">
            <w:pPr>
              <w:widowControl w:val="0"/>
              <w:jc w:val="right"/>
              <w:rPr>
                <w:rFonts w:asciiTheme="minorHAnsi" w:eastAsia="MS Mincho" w:hAnsiTheme="minorHAnsi" w:cstheme="minorHAnsi"/>
                <w:kern w:val="2"/>
                <w:lang w:eastAsia="ja-JP"/>
              </w:rPr>
            </w:pPr>
            <w:ins w:id="344" w:author="SungKwon Soh" w:date="2025-06-26T20:53:00Z" w16du:dateUtc="2025-06-26T11:53:00Z">
              <w:r>
                <w:rPr>
                  <w:rFonts w:asciiTheme="minorHAnsi" w:eastAsia="MS Mincho" w:hAnsiTheme="minorHAnsi" w:cstheme="minorHAnsi"/>
                  <w:kern w:val="2"/>
                  <w:lang w:eastAsia="ja-JP"/>
                </w:rPr>
                <w:t>483</w:t>
              </w:r>
            </w:ins>
          </w:p>
        </w:tc>
        <w:tc>
          <w:tcPr>
            <w:tcW w:w="309" w:type="pct"/>
            <w:tcBorders>
              <w:top w:val="single" w:sz="4" w:space="0" w:color="auto"/>
              <w:left w:val="single" w:sz="4" w:space="0" w:color="auto"/>
              <w:bottom w:val="single" w:sz="4" w:space="0" w:color="auto"/>
              <w:right w:val="single" w:sz="4" w:space="0" w:color="auto"/>
            </w:tcBorders>
            <w:vAlign w:val="center"/>
            <w:tcPrChange w:id="345" w:author="SungKwon Soh" w:date="2025-06-26T21:03:00Z" w16du:dateUtc="2025-06-26T12:03:00Z">
              <w:tcPr>
                <w:tcW w:w="312" w:type="pct"/>
                <w:gridSpan w:val="2"/>
                <w:tcBorders>
                  <w:top w:val="single" w:sz="4" w:space="0" w:color="auto"/>
                  <w:left w:val="single" w:sz="4" w:space="0" w:color="auto"/>
                  <w:bottom w:val="single" w:sz="4" w:space="0" w:color="auto"/>
                  <w:right w:val="single" w:sz="4" w:space="0" w:color="auto"/>
                </w:tcBorders>
              </w:tcPr>
            </w:tcPrChange>
          </w:tcPr>
          <w:p w14:paraId="23610E3D"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1279FCB4" w14:textId="5D6C1100" w:rsidTr="008857C9">
        <w:trPr>
          <w:trHeight w:val="210"/>
          <w:trPrChange w:id="346" w:author="SungKwon Soh" w:date="2025-06-26T21:03:00Z" w16du:dateUtc="2025-06-26T12:03:00Z">
            <w:trPr>
              <w:trHeight w:val="210"/>
            </w:trPr>
          </w:trPrChange>
        </w:trPr>
        <w:tc>
          <w:tcPr>
            <w:tcW w:w="377" w:type="pct"/>
            <w:vMerge/>
            <w:tcBorders>
              <w:left w:val="single" w:sz="4" w:space="0" w:color="auto"/>
              <w:right w:val="single" w:sz="4" w:space="0" w:color="auto"/>
            </w:tcBorders>
            <w:noWrap/>
            <w:vAlign w:val="center"/>
            <w:tcPrChange w:id="347" w:author="SungKwon Soh" w:date="2025-06-26T21:03:00Z" w16du:dateUtc="2025-06-26T12:03:00Z">
              <w:tcPr>
                <w:tcW w:w="377" w:type="pct"/>
                <w:vMerge/>
                <w:tcBorders>
                  <w:left w:val="single" w:sz="4" w:space="0" w:color="auto"/>
                  <w:right w:val="single" w:sz="4" w:space="0" w:color="auto"/>
                </w:tcBorders>
                <w:noWrap/>
                <w:vAlign w:val="center"/>
              </w:tcPr>
            </w:tcPrChange>
          </w:tcPr>
          <w:p w14:paraId="7D2DF2AB"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Change w:id="348" w:author="SungKwon Soh" w:date="2025-06-26T21:03:00Z" w16du:dateUtc="2025-06-26T12:03:00Z">
              <w:tcPr>
                <w:tcW w:w="472" w:type="pct"/>
                <w:vMerge/>
                <w:tcBorders>
                  <w:left w:val="single" w:sz="4" w:space="0" w:color="auto"/>
                  <w:right w:val="single" w:sz="4" w:space="0" w:color="auto"/>
                </w:tcBorders>
                <w:noWrap/>
                <w:vAlign w:val="center"/>
              </w:tcPr>
            </w:tcPrChange>
          </w:tcPr>
          <w:p w14:paraId="66C37305"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noWrap/>
            <w:vAlign w:val="center"/>
            <w:tcPrChange w:id="349" w:author="SungKwon Soh" w:date="2025-06-26T21:03:00Z" w16du:dateUtc="2025-06-26T12:03:00Z">
              <w:tcPr>
                <w:tcW w:w="440" w:type="pct"/>
                <w:gridSpan w:val="2"/>
                <w:tcBorders>
                  <w:top w:val="single" w:sz="4" w:space="0" w:color="auto"/>
                  <w:left w:val="single" w:sz="4" w:space="0" w:color="auto"/>
                  <w:bottom w:val="single" w:sz="4" w:space="0" w:color="auto"/>
                  <w:right w:val="single" w:sz="4" w:space="0" w:color="auto"/>
                </w:tcBorders>
                <w:noWrap/>
                <w:vAlign w:val="center"/>
              </w:tcPr>
            </w:tcPrChange>
          </w:tcPr>
          <w:p w14:paraId="73206C0B" w14:textId="76B6C255"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Longline</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Change w:id="350"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tcPrChange>
          </w:tcPr>
          <w:p w14:paraId="3DDDCB0C" w14:textId="0914D4BB"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611</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351"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00C35851" w14:textId="29454719"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633</w:t>
            </w: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352"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611FBD71" w14:textId="67C4C9CD"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30,031</w:t>
            </w:r>
          </w:p>
        </w:tc>
        <w:tc>
          <w:tcPr>
            <w:tcW w:w="309" w:type="pct"/>
            <w:tcBorders>
              <w:top w:val="single" w:sz="4" w:space="0" w:color="auto"/>
              <w:left w:val="single" w:sz="4" w:space="0" w:color="auto"/>
              <w:bottom w:val="single" w:sz="4" w:space="0" w:color="auto"/>
              <w:right w:val="single" w:sz="4" w:space="0" w:color="auto"/>
            </w:tcBorders>
            <w:vAlign w:val="center"/>
            <w:tcPrChange w:id="353"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vAlign w:val="center"/>
              </w:tcPr>
            </w:tcPrChange>
          </w:tcPr>
          <w:p w14:paraId="041C3C78" w14:textId="77777777" w:rsidR="008857C9" w:rsidRDefault="008857C9" w:rsidP="008857C9">
            <w:pPr>
              <w:widowControl w:val="0"/>
              <w:adjustRightInd w:val="0"/>
              <w:snapToGrid w:val="0"/>
              <w:jc w:val="right"/>
              <w:rPr>
                <w:ins w:id="354" w:author="SungKwon Soh" w:date="2025-06-26T20:59:00Z" w16du:dateUtc="2025-06-26T11:59:00Z"/>
                <w:rFonts w:asciiTheme="minorHAnsi" w:eastAsia="MS Mincho" w:hAnsiTheme="minorHAnsi" w:cstheme="minorHAnsi"/>
                <w:kern w:val="2"/>
                <w:lang w:eastAsia="ja-JP"/>
              </w:rPr>
            </w:pPr>
            <w:ins w:id="355" w:author="SungKwon Soh" w:date="2025-06-26T20:53:00Z" w16du:dateUtc="2025-06-26T11:53:00Z">
              <w:r>
                <w:rPr>
                  <w:rFonts w:asciiTheme="minorHAnsi" w:eastAsia="MS Mincho" w:hAnsiTheme="minorHAnsi" w:cstheme="minorHAnsi"/>
                  <w:kern w:val="2"/>
                  <w:lang w:eastAsia="ja-JP"/>
                </w:rPr>
                <w:t>402</w:t>
              </w:r>
            </w:ins>
          </w:p>
          <w:p w14:paraId="0F9C6E96" w14:textId="231F5568"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del w:id="356" w:author="SungKwon Soh" w:date="2025-06-26T20:53:00Z" w16du:dateUtc="2025-06-26T11:53:00Z">
              <w:r w:rsidRPr="00DC6634" w:rsidDel="009E3551">
                <w:rPr>
                  <w:rFonts w:asciiTheme="minorHAnsi" w:eastAsia="MS Mincho" w:hAnsiTheme="minorHAnsi" w:cstheme="minorHAnsi"/>
                  <w:kern w:val="2"/>
                  <w:lang w:eastAsia="ja-JP"/>
                </w:rPr>
                <w:delText>403</w:delText>
              </w:r>
            </w:del>
          </w:p>
        </w:tc>
        <w:tc>
          <w:tcPr>
            <w:tcW w:w="309" w:type="pct"/>
            <w:tcBorders>
              <w:top w:val="single" w:sz="4" w:space="0" w:color="auto"/>
              <w:left w:val="single" w:sz="4" w:space="0" w:color="auto"/>
              <w:bottom w:val="single" w:sz="4" w:space="0" w:color="auto"/>
              <w:right w:val="single" w:sz="4" w:space="0" w:color="auto"/>
            </w:tcBorders>
            <w:noWrap/>
            <w:vAlign w:val="center"/>
            <w:tcPrChange w:id="357"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noWrap/>
                <w:vAlign w:val="center"/>
              </w:tcPr>
            </w:tcPrChange>
          </w:tcPr>
          <w:p w14:paraId="7F4B2EC1" w14:textId="1F7900EF"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190</w:t>
            </w:r>
          </w:p>
        </w:tc>
        <w:tc>
          <w:tcPr>
            <w:tcW w:w="310" w:type="pct"/>
            <w:tcBorders>
              <w:top w:val="single" w:sz="4" w:space="0" w:color="auto"/>
              <w:left w:val="single" w:sz="4" w:space="0" w:color="auto"/>
              <w:bottom w:val="single" w:sz="4" w:space="0" w:color="auto"/>
              <w:right w:val="single" w:sz="4" w:space="0" w:color="auto"/>
            </w:tcBorders>
            <w:noWrap/>
            <w:vAlign w:val="center"/>
            <w:tcPrChange w:id="358"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noWrap/>
                <w:vAlign w:val="center"/>
              </w:tcPr>
            </w:tcPrChange>
          </w:tcPr>
          <w:p w14:paraId="024DA026" w14:textId="00259CA8"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10,522</w:t>
            </w:r>
          </w:p>
        </w:tc>
        <w:tc>
          <w:tcPr>
            <w:tcW w:w="309" w:type="pct"/>
            <w:tcBorders>
              <w:top w:val="single" w:sz="4" w:space="0" w:color="auto"/>
              <w:bottom w:val="single" w:sz="4" w:space="0" w:color="auto"/>
              <w:right w:val="single" w:sz="4" w:space="0" w:color="auto"/>
            </w:tcBorders>
            <w:vAlign w:val="center"/>
            <w:tcPrChange w:id="359" w:author="SungKwon Soh" w:date="2025-06-26T21:03:00Z" w16du:dateUtc="2025-06-26T12:03:00Z">
              <w:tcPr>
                <w:tcW w:w="309" w:type="pct"/>
                <w:gridSpan w:val="2"/>
                <w:tcBorders>
                  <w:top w:val="single" w:sz="4" w:space="0" w:color="auto"/>
                  <w:bottom w:val="single" w:sz="4" w:space="0" w:color="auto"/>
                  <w:right w:val="single" w:sz="4" w:space="0" w:color="auto"/>
                </w:tcBorders>
                <w:vAlign w:val="center"/>
              </w:tcPr>
            </w:tcPrChange>
          </w:tcPr>
          <w:p w14:paraId="03500D8B" w14:textId="77777777" w:rsidR="008857C9" w:rsidRDefault="008857C9" w:rsidP="008857C9">
            <w:pPr>
              <w:widowControl w:val="0"/>
              <w:jc w:val="right"/>
              <w:rPr>
                <w:ins w:id="360" w:author="SungKwon Soh" w:date="2025-06-26T20:59:00Z" w16du:dateUtc="2025-06-26T11:59:00Z"/>
                <w:rFonts w:asciiTheme="minorHAnsi" w:eastAsia="MS Mincho" w:hAnsiTheme="minorHAnsi" w:cstheme="minorHAnsi"/>
                <w:kern w:val="2"/>
                <w:lang w:eastAsia="ja-JP"/>
              </w:rPr>
            </w:pPr>
            <w:ins w:id="361" w:author="SungKwon Soh" w:date="2025-06-26T20:54:00Z" w16du:dateUtc="2025-06-26T11:54:00Z">
              <w:r>
                <w:rPr>
                  <w:rFonts w:asciiTheme="minorHAnsi" w:eastAsia="MS Mincho" w:hAnsiTheme="minorHAnsi" w:cstheme="minorHAnsi"/>
                  <w:kern w:val="2"/>
                  <w:lang w:eastAsia="ja-JP"/>
                </w:rPr>
                <w:t>631</w:t>
              </w:r>
            </w:ins>
          </w:p>
          <w:p w14:paraId="770572FF" w14:textId="05B81D7E" w:rsidR="008857C9" w:rsidRPr="00DC6634" w:rsidRDefault="008857C9" w:rsidP="008857C9">
            <w:pPr>
              <w:widowControl w:val="0"/>
              <w:jc w:val="right"/>
              <w:rPr>
                <w:rFonts w:asciiTheme="minorHAnsi" w:eastAsia="MS Mincho" w:hAnsiTheme="minorHAnsi" w:cstheme="minorHAnsi"/>
                <w:kern w:val="2"/>
                <w:lang w:eastAsia="ja-JP"/>
              </w:rPr>
            </w:pPr>
            <w:del w:id="362" w:author="SungKwon Soh" w:date="2025-06-26T20:54:00Z" w16du:dateUtc="2025-06-26T11:54:00Z">
              <w:r w:rsidRPr="00DC6634" w:rsidDel="009E3551">
                <w:rPr>
                  <w:rFonts w:asciiTheme="minorHAnsi" w:eastAsia="MS Mincho" w:hAnsiTheme="minorHAnsi" w:cstheme="minorHAnsi"/>
                  <w:kern w:val="2"/>
                  <w:lang w:eastAsia="ja-JP"/>
                </w:rPr>
                <w:delText>636</w:delText>
              </w:r>
            </w:del>
          </w:p>
        </w:tc>
        <w:tc>
          <w:tcPr>
            <w:tcW w:w="309" w:type="pct"/>
            <w:tcBorders>
              <w:top w:val="single" w:sz="4" w:space="0" w:color="auto"/>
              <w:left w:val="single" w:sz="4" w:space="0" w:color="auto"/>
              <w:bottom w:val="single" w:sz="4" w:space="0" w:color="auto"/>
              <w:right w:val="single" w:sz="4" w:space="0" w:color="auto"/>
            </w:tcBorders>
            <w:vAlign w:val="center"/>
            <w:tcPrChange w:id="363"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vAlign w:val="center"/>
              </w:tcPr>
            </w:tcPrChange>
          </w:tcPr>
          <w:p w14:paraId="00B5087A" w14:textId="77777777" w:rsidR="008857C9" w:rsidRDefault="008857C9" w:rsidP="008857C9">
            <w:pPr>
              <w:widowControl w:val="0"/>
              <w:jc w:val="right"/>
              <w:rPr>
                <w:ins w:id="364" w:author="SungKwon Soh" w:date="2025-06-26T20:59:00Z" w16du:dateUtc="2025-06-26T11:59:00Z"/>
                <w:rFonts w:asciiTheme="minorHAnsi" w:eastAsia="MS Mincho" w:hAnsiTheme="minorHAnsi" w:cstheme="minorHAnsi"/>
                <w:kern w:val="2"/>
                <w:lang w:eastAsia="ja-JP"/>
              </w:rPr>
            </w:pPr>
            <w:ins w:id="365" w:author="SungKwon Soh" w:date="2025-06-26T20:56:00Z" w16du:dateUtc="2025-06-26T11:56:00Z">
              <w:r>
                <w:rPr>
                  <w:rFonts w:asciiTheme="minorHAnsi" w:eastAsia="MS Mincho" w:hAnsiTheme="minorHAnsi" w:cstheme="minorHAnsi"/>
                  <w:kern w:val="2"/>
                  <w:lang w:eastAsia="ja-JP"/>
                </w:rPr>
                <w:t>230</w:t>
              </w:r>
            </w:ins>
          </w:p>
          <w:p w14:paraId="27198C63" w14:textId="362D3E1F" w:rsidR="008857C9" w:rsidRPr="00DC6634" w:rsidRDefault="008857C9" w:rsidP="008857C9">
            <w:pPr>
              <w:widowControl w:val="0"/>
              <w:jc w:val="right"/>
              <w:rPr>
                <w:rFonts w:asciiTheme="minorHAnsi" w:eastAsia="MS Mincho" w:hAnsiTheme="minorHAnsi" w:cstheme="minorHAnsi"/>
                <w:kern w:val="2"/>
                <w:lang w:eastAsia="ja-JP"/>
              </w:rPr>
            </w:pPr>
            <w:del w:id="366" w:author="SungKwon Soh" w:date="2025-06-26T20:56:00Z" w16du:dateUtc="2025-06-26T11:56:00Z">
              <w:r w:rsidRPr="00DC6634" w:rsidDel="009E3551">
                <w:rPr>
                  <w:rFonts w:asciiTheme="minorHAnsi" w:eastAsia="MS Mincho" w:hAnsiTheme="minorHAnsi" w:cstheme="minorHAnsi"/>
                  <w:kern w:val="2"/>
                  <w:lang w:eastAsia="ja-JP"/>
                </w:rPr>
                <w:delText>231</w:delText>
              </w:r>
            </w:del>
          </w:p>
        </w:tc>
        <w:tc>
          <w:tcPr>
            <w:tcW w:w="309" w:type="pct"/>
            <w:tcBorders>
              <w:top w:val="single" w:sz="4" w:space="0" w:color="auto"/>
              <w:left w:val="single" w:sz="4" w:space="0" w:color="auto"/>
              <w:bottom w:val="single" w:sz="4" w:space="0" w:color="auto"/>
              <w:right w:val="single" w:sz="4" w:space="0" w:color="auto"/>
            </w:tcBorders>
            <w:vAlign w:val="center"/>
            <w:tcPrChange w:id="367"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vAlign w:val="center"/>
              </w:tcPr>
            </w:tcPrChange>
          </w:tcPr>
          <w:p w14:paraId="7E911C00" w14:textId="77777777" w:rsidR="008857C9" w:rsidRDefault="008857C9" w:rsidP="008857C9">
            <w:pPr>
              <w:widowControl w:val="0"/>
              <w:jc w:val="right"/>
              <w:rPr>
                <w:ins w:id="368" w:author="SungKwon Soh" w:date="2025-06-26T20:56:00Z" w16du:dateUtc="2025-06-26T11:56:00Z"/>
                <w:rFonts w:asciiTheme="minorHAnsi" w:eastAsia="MS Mincho" w:hAnsiTheme="minorHAnsi" w:cstheme="minorHAnsi"/>
                <w:kern w:val="2"/>
                <w:lang w:eastAsia="ja-JP"/>
              </w:rPr>
            </w:pPr>
            <w:ins w:id="369" w:author="SungKwon Soh" w:date="2025-06-26T20:56:00Z" w16du:dateUtc="2025-06-26T11:56:00Z">
              <w:r>
                <w:rPr>
                  <w:rFonts w:asciiTheme="minorHAnsi" w:eastAsia="MS Mincho" w:hAnsiTheme="minorHAnsi" w:cstheme="minorHAnsi"/>
                  <w:kern w:val="2"/>
                  <w:lang w:eastAsia="ja-JP"/>
                </w:rPr>
                <w:t>14,272</w:t>
              </w:r>
            </w:ins>
          </w:p>
          <w:p w14:paraId="1A2B842A" w14:textId="218DD335" w:rsidR="008857C9" w:rsidRPr="00DC6634" w:rsidRDefault="008857C9" w:rsidP="008857C9">
            <w:pPr>
              <w:widowControl w:val="0"/>
              <w:jc w:val="right"/>
              <w:rPr>
                <w:rFonts w:asciiTheme="minorHAnsi" w:eastAsia="MS Mincho" w:hAnsiTheme="minorHAnsi" w:cstheme="minorHAnsi"/>
                <w:kern w:val="2"/>
                <w:lang w:eastAsia="ja-JP"/>
              </w:rPr>
            </w:pPr>
            <w:del w:id="370" w:author="SungKwon Soh" w:date="2025-06-26T20:56:00Z" w16du:dateUtc="2025-06-26T11:56:00Z">
              <w:r w:rsidRPr="00DC6634" w:rsidDel="009E3551">
                <w:rPr>
                  <w:rFonts w:asciiTheme="minorHAnsi" w:eastAsia="MS Mincho" w:hAnsiTheme="minorHAnsi" w:cstheme="minorHAnsi"/>
                  <w:kern w:val="2"/>
                  <w:lang w:eastAsia="ja-JP"/>
                </w:rPr>
                <w:delText>14,279</w:delText>
              </w:r>
            </w:del>
          </w:p>
        </w:tc>
        <w:tc>
          <w:tcPr>
            <w:tcW w:w="310" w:type="pct"/>
            <w:gridSpan w:val="2"/>
            <w:tcBorders>
              <w:top w:val="single" w:sz="4" w:space="0" w:color="auto"/>
              <w:left w:val="single" w:sz="4" w:space="0" w:color="auto"/>
              <w:bottom w:val="single" w:sz="4" w:space="0" w:color="auto"/>
              <w:right w:val="single" w:sz="4" w:space="0" w:color="auto"/>
            </w:tcBorders>
            <w:vAlign w:val="center"/>
            <w:tcPrChange w:id="371" w:author="SungKwon Soh" w:date="2025-06-26T21:03:00Z" w16du:dateUtc="2025-06-26T12:03:00Z">
              <w:tcPr>
                <w:tcW w:w="309" w:type="pct"/>
                <w:gridSpan w:val="3"/>
                <w:tcBorders>
                  <w:top w:val="single" w:sz="4" w:space="0" w:color="auto"/>
                  <w:left w:val="single" w:sz="4" w:space="0" w:color="auto"/>
                  <w:bottom w:val="single" w:sz="4" w:space="0" w:color="auto"/>
                  <w:right w:val="single" w:sz="4" w:space="0" w:color="auto"/>
                </w:tcBorders>
              </w:tcPr>
            </w:tcPrChange>
          </w:tcPr>
          <w:p w14:paraId="15D51AD9" w14:textId="36AD18A9" w:rsidR="008857C9" w:rsidRPr="00DC6634" w:rsidRDefault="008857C9" w:rsidP="008857C9">
            <w:pPr>
              <w:widowControl w:val="0"/>
              <w:jc w:val="right"/>
              <w:rPr>
                <w:rFonts w:asciiTheme="minorHAnsi" w:eastAsia="MS Mincho" w:hAnsiTheme="minorHAnsi" w:cstheme="minorHAnsi"/>
                <w:kern w:val="2"/>
                <w:lang w:eastAsia="ja-JP"/>
              </w:rPr>
            </w:pPr>
            <w:ins w:id="372" w:author="SungKwon Soh" w:date="2025-06-26T20:56:00Z" w16du:dateUtc="2025-06-26T11:56:00Z">
              <w:r>
                <w:rPr>
                  <w:rFonts w:asciiTheme="minorHAnsi" w:eastAsia="MS Mincho" w:hAnsiTheme="minorHAnsi" w:cstheme="minorHAnsi"/>
                  <w:kern w:val="2"/>
                  <w:lang w:eastAsia="ja-JP"/>
                </w:rPr>
                <w:t>625</w:t>
              </w:r>
            </w:ins>
          </w:p>
        </w:tc>
        <w:tc>
          <w:tcPr>
            <w:tcW w:w="309" w:type="pct"/>
            <w:tcBorders>
              <w:top w:val="single" w:sz="4" w:space="0" w:color="auto"/>
              <w:left w:val="single" w:sz="4" w:space="0" w:color="auto"/>
              <w:bottom w:val="single" w:sz="4" w:space="0" w:color="auto"/>
              <w:right w:val="single" w:sz="4" w:space="0" w:color="auto"/>
            </w:tcBorders>
            <w:vAlign w:val="center"/>
            <w:tcPrChange w:id="373"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tcPr>
            </w:tcPrChange>
          </w:tcPr>
          <w:p w14:paraId="2B73B540" w14:textId="39D6F396" w:rsidR="008857C9" w:rsidRPr="00DC6634" w:rsidRDefault="008857C9" w:rsidP="008857C9">
            <w:pPr>
              <w:widowControl w:val="0"/>
              <w:jc w:val="right"/>
              <w:rPr>
                <w:rFonts w:asciiTheme="minorHAnsi" w:eastAsia="MS Mincho" w:hAnsiTheme="minorHAnsi" w:cstheme="minorHAnsi"/>
                <w:kern w:val="2"/>
                <w:lang w:eastAsia="ja-JP"/>
              </w:rPr>
            </w:pPr>
            <w:ins w:id="374" w:author="SungKwon Soh" w:date="2025-06-26T20:56:00Z" w16du:dateUtc="2025-06-26T11:56:00Z">
              <w:r>
                <w:rPr>
                  <w:rFonts w:asciiTheme="minorHAnsi" w:eastAsia="MS Mincho" w:hAnsiTheme="minorHAnsi" w:cstheme="minorHAnsi"/>
                  <w:kern w:val="2"/>
                  <w:lang w:eastAsia="ja-JP"/>
                </w:rPr>
                <w:t>2</w:t>
              </w:r>
            </w:ins>
            <w:ins w:id="375" w:author="SungKwon Soh" w:date="2025-06-26T20:57:00Z" w16du:dateUtc="2025-06-26T11:57:00Z">
              <w:r>
                <w:rPr>
                  <w:rFonts w:asciiTheme="minorHAnsi" w:eastAsia="MS Mincho" w:hAnsiTheme="minorHAnsi" w:cstheme="minorHAnsi"/>
                  <w:kern w:val="2"/>
                  <w:lang w:eastAsia="ja-JP"/>
                </w:rPr>
                <w:t>51</w:t>
              </w:r>
            </w:ins>
          </w:p>
        </w:tc>
        <w:tc>
          <w:tcPr>
            <w:tcW w:w="309" w:type="pct"/>
            <w:tcBorders>
              <w:top w:val="single" w:sz="4" w:space="0" w:color="auto"/>
              <w:left w:val="single" w:sz="4" w:space="0" w:color="auto"/>
              <w:bottom w:val="single" w:sz="4" w:space="0" w:color="auto"/>
              <w:right w:val="single" w:sz="4" w:space="0" w:color="auto"/>
            </w:tcBorders>
            <w:vAlign w:val="center"/>
            <w:tcPrChange w:id="376" w:author="SungKwon Soh" w:date="2025-06-26T21:03:00Z" w16du:dateUtc="2025-06-26T12:03:00Z">
              <w:tcPr>
                <w:tcW w:w="312" w:type="pct"/>
                <w:gridSpan w:val="2"/>
                <w:tcBorders>
                  <w:top w:val="single" w:sz="4" w:space="0" w:color="auto"/>
                  <w:left w:val="single" w:sz="4" w:space="0" w:color="auto"/>
                  <w:bottom w:val="single" w:sz="4" w:space="0" w:color="auto"/>
                  <w:right w:val="single" w:sz="4" w:space="0" w:color="auto"/>
                </w:tcBorders>
              </w:tcPr>
            </w:tcPrChange>
          </w:tcPr>
          <w:p w14:paraId="10FD177E" w14:textId="744973A5" w:rsidR="008857C9" w:rsidRPr="00DC6634" w:rsidRDefault="008857C9" w:rsidP="008857C9">
            <w:pPr>
              <w:widowControl w:val="0"/>
              <w:jc w:val="right"/>
              <w:rPr>
                <w:rFonts w:asciiTheme="minorHAnsi" w:eastAsia="MS Mincho" w:hAnsiTheme="minorHAnsi" w:cstheme="minorHAnsi"/>
                <w:kern w:val="2"/>
                <w:lang w:eastAsia="ja-JP"/>
              </w:rPr>
            </w:pPr>
            <w:ins w:id="377" w:author="SungKwon Soh" w:date="2025-06-26T20:57:00Z" w16du:dateUtc="2025-06-26T11:57:00Z">
              <w:r>
                <w:rPr>
                  <w:rFonts w:asciiTheme="minorHAnsi" w:eastAsia="MS Mincho" w:hAnsiTheme="minorHAnsi" w:cstheme="minorHAnsi"/>
                  <w:kern w:val="2"/>
                  <w:lang w:eastAsia="ja-JP"/>
                </w:rPr>
                <w:t>15,511</w:t>
              </w:r>
            </w:ins>
          </w:p>
        </w:tc>
      </w:tr>
      <w:tr w:rsidR="008857C9" w:rsidRPr="00DC6634" w14:paraId="294CE3D9" w14:textId="587AFBF0" w:rsidTr="008857C9">
        <w:trPr>
          <w:trHeight w:val="210"/>
        </w:trPr>
        <w:tc>
          <w:tcPr>
            <w:tcW w:w="377" w:type="pct"/>
            <w:vMerge/>
            <w:tcBorders>
              <w:left w:val="single" w:sz="4" w:space="0" w:color="auto"/>
              <w:right w:val="single" w:sz="4" w:space="0" w:color="auto"/>
            </w:tcBorders>
            <w:noWrap/>
            <w:vAlign w:val="center"/>
          </w:tcPr>
          <w:p w14:paraId="6CE036C4"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bottom w:val="single" w:sz="4" w:space="0" w:color="auto"/>
              <w:right w:val="single" w:sz="4" w:space="0" w:color="auto"/>
            </w:tcBorders>
            <w:noWrap/>
            <w:vAlign w:val="center"/>
          </w:tcPr>
          <w:p w14:paraId="70A1F1F0"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FCB8465" w14:textId="7E39E60E"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DA2C214" w14:textId="718491D8"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hAnsiTheme="minorHAnsi" w:cstheme="minorHAnsi"/>
                <w:b/>
                <w:bCs/>
                <w:i/>
                <w:iCs/>
                <w:color w:val="000000"/>
              </w:rPr>
              <w:t>1,295</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7FC3343" w14:textId="46B18113"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1475B71" w14:textId="71B84EBC"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7B15D07" w14:textId="77777777" w:rsidR="008857C9" w:rsidRDefault="008857C9" w:rsidP="008857C9">
            <w:pPr>
              <w:widowControl w:val="0"/>
              <w:adjustRightInd w:val="0"/>
              <w:snapToGrid w:val="0"/>
              <w:jc w:val="right"/>
              <w:rPr>
                <w:ins w:id="378" w:author="SungKwon Soh" w:date="2025-06-26T20:59:00Z" w16du:dateUtc="2025-06-26T11:59:00Z"/>
                <w:rFonts w:asciiTheme="minorHAnsi" w:hAnsiTheme="minorHAnsi" w:cstheme="minorHAnsi"/>
                <w:b/>
                <w:bCs/>
                <w:i/>
                <w:iCs/>
                <w:color w:val="000000"/>
              </w:rPr>
            </w:pPr>
            <w:ins w:id="379" w:author="SungKwon Soh" w:date="2025-06-26T20:54:00Z" w16du:dateUtc="2025-06-26T11:54:00Z">
              <w:r>
                <w:rPr>
                  <w:rFonts w:asciiTheme="minorHAnsi" w:hAnsiTheme="minorHAnsi" w:cstheme="minorHAnsi"/>
                  <w:b/>
                  <w:bCs/>
                  <w:i/>
                  <w:iCs/>
                  <w:color w:val="000000"/>
                </w:rPr>
                <w:t>681</w:t>
              </w:r>
            </w:ins>
          </w:p>
          <w:p w14:paraId="2491A5C4" w14:textId="7CC90AD4"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del w:id="380" w:author="SungKwon Soh" w:date="2025-06-26T20:54:00Z" w16du:dateUtc="2025-06-26T11:54:00Z">
              <w:r w:rsidRPr="00DC6634" w:rsidDel="009E3551">
                <w:rPr>
                  <w:rFonts w:asciiTheme="minorHAnsi" w:hAnsiTheme="minorHAnsi" w:cstheme="minorHAnsi"/>
                  <w:b/>
                  <w:bCs/>
                  <w:i/>
                  <w:iCs/>
                  <w:color w:val="000000"/>
                </w:rPr>
                <w:delText>682</w:delText>
              </w:r>
            </w:del>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291143E" w14:textId="54D15D30"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12C23F4E" w14:textId="366ED440"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bottom w:val="single" w:sz="4" w:space="0" w:color="auto"/>
              <w:right w:val="single" w:sz="4" w:space="0" w:color="auto"/>
            </w:tcBorders>
            <w:shd w:val="clear" w:color="auto" w:fill="D9E2F3" w:themeFill="accent1" w:themeFillTint="33"/>
            <w:vAlign w:val="center"/>
          </w:tcPr>
          <w:p w14:paraId="41035055" w14:textId="7D43B14A" w:rsidR="008857C9" w:rsidRPr="00DC6634" w:rsidRDefault="008857C9" w:rsidP="008857C9">
            <w:pPr>
              <w:widowControl w:val="0"/>
              <w:jc w:val="right"/>
              <w:rPr>
                <w:rFonts w:asciiTheme="minorHAnsi" w:eastAsia="MS Mincho" w:hAnsiTheme="minorHAnsi" w:cstheme="minorHAnsi"/>
                <w:b/>
                <w:bCs/>
                <w:i/>
                <w:iCs/>
                <w:kern w:val="2"/>
                <w:lang w:eastAsia="ja-JP"/>
              </w:rPr>
            </w:pPr>
            <w:ins w:id="381" w:author="SungKwon Soh" w:date="2025-06-26T20:54:00Z" w16du:dateUtc="2025-06-26T11:54:00Z">
              <w:r>
                <w:rPr>
                  <w:rFonts w:asciiTheme="minorHAnsi" w:eastAsia="MS Mincho" w:hAnsiTheme="minorHAnsi" w:cstheme="minorHAnsi"/>
                  <w:b/>
                  <w:bCs/>
                  <w:i/>
                  <w:iCs/>
                  <w:kern w:val="2"/>
                  <w:lang w:eastAsia="ja-JP"/>
                </w:rPr>
                <w:t>1,120</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72D91D0" w14:textId="772683CF"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A3FB698" w14:textId="7EF0CE4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12004C0" w14:textId="3D97B9A6" w:rsidR="008857C9" w:rsidRPr="00DC6634" w:rsidRDefault="008857C9" w:rsidP="008857C9">
            <w:pPr>
              <w:widowControl w:val="0"/>
              <w:jc w:val="right"/>
              <w:rPr>
                <w:rFonts w:asciiTheme="minorHAnsi" w:eastAsia="MS Mincho" w:hAnsiTheme="minorHAnsi" w:cstheme="minorHAnsi"/>
                <w:b/>
                <w:bCs/>
                <w:i/>
                <w:iCs/>
                <w:kern w:val="2"/>
                <w:lang w:eastAsia="ja-JP"/>
              </w:rPr>
            </w:pPr>
            <w:ins w:id="382" w:author="SungKwon Soh" w:date="2025-06-26T20:56:00Z" w16du:dateUtc="2025-06-26T11:56:00Z">
              <w:r>
                <w:rPr>
                  <w:rFonts w:asciiTheme="minorHAnsi" w:eastAsia="MS Mincho" w:hAnsiTheme="minorHAnsi" w:cstheme="minorHAnsi"/>
                  <w:b/>
                  <w:bCs/>
                  <w:i/>
                  <w:iCs/>
                  <w:kern w:val="2"/>
                  <w:lang w:eastAsia="ja-JP"/>
                </w:rPr>
                <w:t>892</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462F611"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386CC7C"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r>
      <w:tr w:rsidR="008857C9" w:rsidRPr="00DC6634" w14:paraId="00EE5470" w14:textId="055F7BFB" w:rsidTr="008857C9">
        <w:trPr>
          <w:trHeight w:val="210"/>
        </w:trPr>
        <w:tc>
          <w:tcPr>
            <w:tcW w:w="377" w:type="pct"/>
            <w:vMerge/>
            <w:tcBorders>
              <w:left w:val="single" w:sz="4" w:space="0" w:color="auto"/>
              <w:right w:val="single" w:sz="4" w:space="0" w:color="auto"/>
            </w:tcBorders>
            <w:noWrap/>
            <w:vAlign w:val="center"/>
          </w:tcPr>
          <w:p w14:paraId="5148912A"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val="restart"/>
            <w:tcBorders>
              <w:left w:val="single" w:sz="4" w:space="0" w:color="auto"/>
              <w:right w:val="single" w:sz="4" w:space="0" w:color="auto"/>
            </w:tcBorders>
            <w:noWrap/>
            <w:vAlign w:val="center"/>
          </w:tcPr>
          <w:p w14:paraId="67F5E401" w14:textId="2C66CAD3"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hAnsiTheme="minorHAnsi" w:cstheme="minorHAnsi"/>
                <w:shd w:val="clear" w:color="auto" w:fill="FFFFFF"/>
              </w:rPr>
              <w:t>North Pacific Ocean</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38DBD8" w14:textId="7E7FD47E"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Setnet</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56D360" w14:textId="5D8ED03F" w:rsidR="008857C9" w:rsidRPr="00DC6634" w:rsidRDefault="008857C9" w:rsidP="008857C9">
            <w:pPr>
              <w:widowControl w:val="0"/>
              <w:adjustRightInd w:val="0"/>
              <w:snapToGrid w:val="0"/>
              <w:jc w:val="right"/>
              <w:rPr>
                <w:rFonts w:asciiTheme="minorHAnsi" w:eastAsia="PMingLiU" w:hAnsiTheme="minorHAnsi" w:cstheme="minorHAnsi"/>
                <w:bCs/>
                <w:iCs/>
                <w:color w:val="000000"/>
                <w:lang w:eastAsia="zh-TW"/>
                <w:rPrChange w:id="383" w:author="呂紹葳" w:date="2024-08-09T14:59: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4F7BE8C"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84" w:author="呂紹葳" w:date="2024-08-09T14:59: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F55F54C"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85" w:author="呂紹葳" w:date="2024-08-09T14:59: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95487D5" w14:textId="77777777" w:rsidR="008857C9" w:rsidRPr="00DC6634" w:rsidRDefault="008857C9" w:rsidP="008857C9">
            <w:pPr>
              <w:widowControl w:val="0"/>
              <w:adjustRightInd w:val="0"/>
              <w:snapToGrid w:val="0"/>
              <w:jc w:val="right"/>
              <w:rPr>
                <w:rFonts w:asciiTheme="minorHAnsi" w:hAnsiTheme="minorHAnsi" w:cstheme="minorHAnsi"/>
                <w:bCs/>
                <w:iCs/>
                <w:color w:val="000000"/>
                <w:rPrChange w:id="386" w:author="呂紹葳" w:date="2024-08-09T15:01: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BA882"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87" w:author="呂紹葳" w:date="2024-08-09T15:01: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C4A90"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88" w:author="呂紹葳" w:date="2024-08-09T15:01:00Z">
                  <w:rPr>
                    <w:rFonts w:eastAsia="MS Mincho"/>
                    <w:b/>
                    <w:bCs/>
                    <w:i/>
                    <w:iCs/>
                    <w:kern w:val="2"/>
                    <w:lang w:eastAsia="ja-JP"/>
                  </w:rPr>
                </w:rPrChange>
              </w:rPr>
            </w:pPr>
          </w:p>
        </w:tc>
        <w:tc>
          <w:tcPr>
            <w:tcW w:w="309" w:type="pct"/>
            <w:tcBorders>
              <w:top w:val="single" w:sz="4" w:space="0" w:color="auto"/>
              <w:bottom w:val="single" w:sz="4" w:space="0" w:color="auto"/>
              <w:right w:val="single" w:sz="4" w:space="0" w:color="auto"/>
            </w:tcBorders>
            <w:shd w:val="clear" w:color="auto" w:fill="auto"/>
            <w:vAlign w:val="center"/>
          </w:tcPr>
          <w:p w14:paraId="25B526CB" w14:textId="77777777" w:rsidR="008857C9" w:rsidRPr="00DC6634" w:rsidRDefault="008857C9" w:rsidP="008857C9">
            <w:pPr>
              <w:widowControl w:val="0"/>
              <w:jc w:val="right"/>
              <w:rPr>
                <w:rFonts w:asciiTheme="minorHAnsi" w:eastAsia="MS Mincho" w:hAnsiTheme="minorHAnsi" w:cstheme="minorHAnsi"/>
                <w:bCs/>
                <w:iCs/>
                <w:kern w:val="2"/>
                <w:lang w:eastAsia="ja-JP"/>
                <w:rPrChange w:id="389" w:author="呂紹葳" w:date="2024-08-09T15:01: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19E013B" w14:textId="77777777" w:rsidR="008857C9" w:rsidRPr="00DC6634" w:rsidRDefault="008857C9" w:rsidP="008857C9">
            <w:pPr>
              <w:widowControl w:val="0"/>
              <w:jc w:val="right"/>
              <w:rPr>
                <w:rFonts w:asciiTheme="minorHAnsi" w:eastAsia="MS Mincho" w:hAnsiTheme="minorHAnsi" w:cstheme="minorHAnsi"/>
                <w:bCs/>
                <w:iCs/>
                <w:kern w:val="2"/>
                <w:lang w:eastAsia="ja-JP"/>
                <w:rPrChange w:id="390" w:author="呂紹葳" w:date="2024-08-09T15:01: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5A1F2DA" w14:textId="77777777" w:rsidR="008857C9" w:rsidRPr="00DC6634" w:rsidRDefault="008857C9" w:rsidP="008857C9">
            <w:pPr>
              <w:widowControl w:val="0"/>
              <w:jc w:val="right"/>
              <w:rPr>
                <w:rFonts w:asciiTheme="minorHAnsi" w:eastAsia="MS Mincho" w:hAnsiTheme="minorHAnsi" w:cstheme="minorHAnsi"/>
                <w:bCs/>
                <w:iCs/>
                <w:kern w:val="2"/>
                <w:lang w:eastAsia="ja-JP"/>
                <w:rPrChange w:id="391" w:author="呂紹葳" w:date="2024-08-09T15:01:00Z">
                  <w:rPr>
                    <w:rFonts w:eastAsia="MS Mincho"/>
                    <w:b/>
                    <w:bCs/>
                    <w:i/>
                    <w:iCs/>
                    <w:kern w:val="2"/>
                    <w:lang w:eastAsia="ja-JP"/>
                  </w:rPr>
                </w:rPrChange>
              </w:rPr>
            </w:pPr>
          </w:p>
        </w:tc>
        <w:tc>
          <w:tcPr>
            <w:tcW w:w="310" w:type="pct"/>
            <w:gridSpan w:val="2"/>
            <w:tcBorders>
              <w:top w:val="single" w:sz="4" w:space="0" w:color="auto"/>
              <w:left w:val="single" w:sz="4" w:space="0" w:color="auto"/>
              <w:bottom w:val="single" w:sz="4" w:space="0" w:color="auto"/>
              <w:right w:val="single" w:sz="4" w:space="0" w:color="auto"/>
            </w:tcBorders>
          </w:tcPr>
          <w:p w14:paraId="3B23F1E0"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6D02DFDC"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2252F1AF"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r>
      <w:tr w:rsidR="008857C9" w:rsidRPr="00DC6634" w14:paraId="5ADBA12D" w14:textId="630E9CAA" w:rsidTr="008857C9">
        <w:trPr>
          <w:trHeight w:val="210"/>
        </w:trPr>
        <w:tc>
          <w:tcPr>
            <w:tcW w:w="377" w:type="pct"/>
            <w:vMerge/>
            <w:tcBorders>
              <w:left w:val="single" w:sz="4" w:space="0" w:color="auto"/>
              <w:right w:val="single" w:sz="4" w:space="0" w:color="auto"/>
            </w:tcBorders>
            <w:noWrap/>
            <w:vAlign w:val="center"/>
          </w:tcPr>
          <w:p w14:paraId="522A0BDA"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
          <w:p w14:paraId="321588C2"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2C4241" w14:textId="0907EFCC"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Gillnet (not specified)</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6B843" w14:textId="4AD7E7FD" w:rsidR="008857C9" w:rsidRPr="00DC6634" w:rsidRDefault="008857C9" w:rsidP="008857C9">
            <w:pPr>
              <w:widowControl w:val="0"/>
              <w:adjustRightInd w:val="0"/>
              <w:snapToGrid w:val="0"/>
              <w:jc w:val="right"/>
              <w:rPr>
                <w:rFonts w:asciiTheme="minorHAnsi" w:eastAsia="PMingLiU" w:hAnsiTheme="minorHAnsi" w:cstheme="minorHAnsi"/>
                <w:bCs/>
                <w:iCs/>
                <w:color w:val="000000"/>
                <w:lang w:eastAsia="zh-TW"/>
                <w:rPrChange w:id="392" w:author="呂紹葳" w:date="2024-08-09T14:59: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707DDE6"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93" w:author="呂紹葳" w:date="2024-08-09T14:59: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3D88830"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94" w:author="呂紹葳" w:date="2024-08-09T14:59: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6BC8F7D" w14:textId="77777777" w:rsidR="008857C9" w:rsidRPr="00DC6634" w:rsidRDefault="008857C9" w:rsidP="008857C9">
            <w:pPr>
              <w:widowControl w:val="0"/>
              <w:adjustRightInd w:val="0"/>
              <w:snapToGrid w:val="0"/>
              <w:jc w:val="right"/>
              <w:rPr>
                <w:rFonts w:asciiTheme="minorHAnsi" w:hAnsiTheme="minorHAnsi" w:cstheme="minorHAnsi"/>
                <w:bCs/>
                <w:iCs/>
                <w:color w:val="000000"/>
                <w:rPrChange w:id="395" w:author="呂紹葳" w:date="2024-08-09T15:01: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98E3D"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96" w:author="呂紹葳" w:date="2024-08-09T15:01: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32C694"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397" w:author="呂紹葳" w:date="2024-08-09T15:01:00Z">
                  <w:rPr>
                    <w:rFonts w:eastAsia="MS Mincho"/>
                    <w:b/>
                    <w:bCs/>
                    <w:i/>
                    <w:iCs/>
                    <w:kern w:val="2"/>
                    <w:lang w:eastAsia="ja-JP"/>
                  </w:rPr>
                </w:rPrChange>
              </w:rPr>
            </w:pPr>
          </w:p>
        </w:tc>
        <w:tc>
          <w:tcPr>
            <w:tcW w:w="309" w:type="pct"/>
            <w:tcBorders>
              <w:top w:val="single" w:sz="4" w:space="0" w:color="auto"/>
              <w:bottom w:val="single" w:sz="4" w:space="0" w:color="auto"/>
              <w:right w:val="single" w:sz="4" w:space="0" w:color="auto"/>
            </w:tcBorders>
            <w:shd w:val="clear" w:color="auto" w:fill="auto"/>
            <w:vAlign w:val="center"/>
          </w:tcPr>
          <w:p w14:paraId="41F8DE87" w14:textId="77777777" w:rsidR="008857C9" w:rsidRPr="00DC6634" w:rsidRDefault="008857C9" w:rsidP="008857C9">
            <w:pPr>
              <w:widowControl w:val="0"/>
              <w:jc w:val="right"/>
              <w:rPr>
                <w:rFonts w:asciiTheme="minorHAnsi" w:eastAsia="MS Mincho" w:hAnsiTheme="minorHAnsi" w:cstheme="minorHAnsi"/>
                <w:bCs/>
                <w:iCs/>
                <w:kern w:val="2"/>
                <w:lang w:eastAsia="ja-JP"/>
                <w:rPrChange w:id="398" w:author="呂紹葳" w:date="2024-08-09T15:01: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37DB4D1" w14:textId="77777777" w:rsidR="008857C9" w:rsidRPr="00DC6634" w:rsidRDefault="008857C9" w:rsidP="008857C9">
            <w:pPr>
              <w:widowControl w:val="0"/>
              <w:jc w:val="right"/>
              <w:rPr>
                <w:rFonts w:asciiTheme="minorHAnsi" w:eastAsia="MS Mincho" w:hAnsiTheme="minorHAnsi" w:cstheme="minorHAnsi"/>
                <w:bCs/>
                <w:iCs/>
                <w:kern w:val="2"/>
                <w:lang w:eastAsia="ja-JP"/>
                <w:rPrChange w:id="399" w:author="呂紹葳" w:date="2024-08-09T15:01: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88E6C41" w14:textId="77777777" w:rsidR="008857C9" w:rsidRPr="00DC6634" w:rsidRDefault="008857C9" w:rsidP="008857C9">
            <w:pPr>
              <w:widowControl w:val="0"/>
              <w:jc w:val="right"/>
              <w:rPr>
                <w:rFonts w:asciiTheme="minorHAnsi" w:eastAsia="MS Mincho" w:hAnsiTheme="minorHAnsi" w:cstheme="minorHAnsi"/>
                <w:bCs/>
                <w:iCs/>
                <w:kern w:val="2"/>
                <w:lang w:eastAsia="ja-JP"/>
                <w:rPrChange w:id="400" w:author="呂紹葳" w:date="2024-08-09T15:01:00Z">
                  <w:rPr>
                    <w:rFonts w:eastAsia="MS Mincho"/>
                    <w:b/>
                    <w:bCs/>
                    <w:i/>
                    <w:iCs/>
                    <w:kern w:val="2"/>
                    <w:lang w:eastAsia="ja-JP"/>
                  </w:rPr>
                </w:rPrChange>
              </w:rPr>
            </w:pPr>
          </w:p>
        </w:tc>
        <w:tc>
          <w:tcPr>
            <w:tcW w:w="310" w:type="pct"/>
            <w:gridSpan w:val="2"/>
            <w:tcBorders>
              <w:top w:val="single" w:sz="4" w:space="0" w:color="auto"/>
              <w:left w:val="single" w:sz="4" w:space="0" w:color="auto"/>
              <w:bottom w:val="single" w:sz="4" w:space="0" w:color="auto"/>
              <w:right w:val="single" w:sz="4" w:space="0" w:color="auto"/>
            </w:tcBorders>
          </w:tcPr>
          <w:p w14:paraId="429D1AA5"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20141392"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3D3F8388"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r>
      <w:tr w:rsidR="008857C9" w:rsidRPr="00DC6634" w14:paraId="633A3AE8" w14:textId="48A5DAC9" w:rsidTr="008857C9">
        <w:trPr>
          <w:trHeight w:val="210"/>
        </w:trPr>
        <w:tc>
          <w:tcPr>
            <w:tcW w:w="377" w:type="pct"/>
            <w:vMerge/>
            <w:tcBorders>
              <w:left w:val="single" w:sz="4" w:space="0" w:color="auto"/>
              <w:right w:val="single" w:sz="4" w:space="0" w:color="auto"/>
            </w:tcBorders>
            <w:noWrap/>
            <w:vAlign w:val="center"/>
          </w:tcPr>
          <w:p w14:paraId="36C31197"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
          <w:p w14:paraId="7486AA50"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0C4CF" w14:textId="108708B4"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Harpoon</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CB1BE1" w14:textId="57EBAC5A" w:rsidR="008857C9" w:rsidRPr="00DC6634" w:rsidRDefault="008857C9" w:rsidP="008857C9">
            <w:pPr>
              <w:widowControl w:val="0"/>
              <w:adjustRightInd w:val="0"/>
              <w:snapToGrid w:val="0"/>
              <w:jc w:val="right"/>
              <w:rPr>
                <w:rFonts w:asciiTheme="minorHAnsi" w:eastAsia="PMingLiU" w:hAnsiTheme="minorHAnsi" w:cstheme="minorHAnsi"/>
                <w:bCs/>
                <w:iCs/>
                <w:color w:val="000000"/>
                <w:lang w:eastAsia="zh-TW"/>
                <w:rPrChange w:id="401" w:author="呂紹葳" w:date="2024-08-09T14:59: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2F9691E"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02" w:author="呂紹葳" w:date="2024-08-09T14:59: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54290B2"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03" w:author="呂紹葳" w:date="2024-08-09T14:59: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748D95B" w14:textId="77777777" w:rsidR="008857C9" w:rsidRPr="00DC6634" w:rsidRDefault="008857C9" w:rsidP="008857C9">
            <w:pPr>
              <w:widowControl w:val="0"/>
              <w:adjustRightInd w:val="0"/>
              <w:snapToGrid w:val="0"/>
              <w:jc w:val="right"/>
              <w:rPr>
                <w:rFonts w:asciiTheme="minorHAnsi" w:hAnsiTheme="minorHAnsi" w:cstheme="minorHAnsi"/>
                <w:bCs/>
                <w:iCs/>
                <w:color w:val="000000"/>
                <w:rPrChange w:id="404" w:author="呂紹葳" w:date="2024-08-09T15:01: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7484E"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05" w:author="呂紹葳" w:date="2024-08-09T15:01: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2DC6C9"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06" w:author="呂紹葳" w:date="2024-08-09T15:01:00Z">
                  <w:rPr>
                    <w:rFonts w:eastAsia="MS Mincho"/>
                    <w:b/>
                    <w:bCs/>
                    <w:i/>
                    <w:iCs/>
                    <w:kern w:val="2"/>
                    <w:lang w:eastAsia="ja-JP"/>
                  </w:rPr>
                </w:rPrChange>
              </w:rPr>
            </w:pPr>
          </w:p>
        </w:tc>
        <w:tc>
          <w:tcPr>
            <w:tcW w:w="309" w:type="pct"/>
            <w:tcBorders>
              <w:top w:val="single" w:sz="4" w:space="0" w:color="auto"/>
              <w:bottom w:val="single" w:sz="4" w:space="0" w:color="auto"/>
              <w:right w:val="single" w:sz="4" w:space="0" w:color="auto"/>
            </w:tcBorders>
            <w:shd w:val="clear" w:color="auto" w:fill="auto"/>
            <w:vAlign w:val="center"/>
          </w:tcPr>
          <w:p w14:paraId="5F2FB674" w14:textId="77777777" w:rsidR="008857C9" w:rsidRPr="00DC6634" w:rsidRDefault="008857C9" w:rsidP="008857C9">
            <w:pPr>
              <w:widowControl w:val="0"/>
              <w:jc w:val="right"/>
              <w:rPr>
                <w:rFonts w:asciiTheme="minorHAnsi" w:eastAsia="MS Mincho" w:hAnsiTheme="minorHAnsi" w:cstheme="minorHAnsi"/>
                <w:bCs/>
                <w:iCs/>
                <w:kern w:val="2"/>
                <w:lang w:eastAsia="ja-JP"/>
                <w:rPrChange w:id="407" w:author="呂紹葳" w:date="2024-08-09T15:01: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4776B23" w14:textId="77777777" w:rsidR="008857C9" w:rsidRPr="00DC6634" w:rsidRDefault="008857C9" w:rsidP="008857C9">
            <w:pPr>
              <w:widowControl w:val="0"/>
              <w:jc w:val="right"/>
              <w:rPr>
                <w:rFonts w:asciiTheme="minorHAnsi" w:eastAsia="MS Mincho" w:hAnsiTheme="minorHAnsi" w:cstheme="minorHAnsi"/>
                <w:bCs/>
                <w:iCs/>
                <w:kern w:val="2"/>
                <w:lang w:eastAsia="ja-JP"/>
                <w:rPrChange w:id="408" w:author="呂紹葳" w:date="2024-08-09T15:01: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456063E" w14:textId="77777777" w:rsidR="008857C9" w:rsidRPr="00DC6634" w:rsidRDefault="008857C9" w:rsidP="008857C9">
            <w:pPr>
              <w:widowControl w:val="0"/>
              <w:jc w:val="right"/>
              <w:rPr>
                <w:rFonts w:asciiTheme="minorHAnsi" w:eastAsia="MS Mincho" w:hAnsiTheme="minorHAnsi" w:cstheme="minorHAnsi"/>
                <w:bCs/>
                <w:iCs/>
                <w:kern w:val="2"/>
                <w:lang w:eastAsia="ja-JP"/>
                <w:rPrChange w:id="409" w:author="呂紹葳" w:date="2024-08-09T15:01:00Z">
                  <w:rPr>
                    <w:rFonts w:eastAsia="MS Mincho"/>
                    <w:b/>
                    <w:bCs/>
                    <w:i/>
                    <w:iCs/>
                    <w:kern w:val="2"/>
                    <w:lang w:eastAsia="ja-JP"/>
                  </w:rPr>
                </w:rPrChange>
              </w:rPr>
            </w:pPr>
          </w:p>
        </w:tc>
        <w:tc>
          <w:tcPr>
            <w:tcW w:w="310" w:type="pct"/>
            <w:gridSpan w:val="2"/>
            <w:tcBorders>
              <w:top w:val="single" w:sz="4" w:space="0" w:color="auto"/>
              <w:left w:val="single" w:sz="4" w:space="0" w:color="auto"/>
              <w:bottom w:val="single" w:sz="4" w:space="0" w:color="auto"/>
              <w:right w:val="single" w:sz="4" w:space="0" w:color="auto"/>
            </w:tcBorders>
          </w:tcPr>
          <w:p w14:paraId="1DC73DD1"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7F9B4ADF"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039445F3"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r>
      <w:tr w:rsidR="008857C9" w:rsidRPr="00DC6634" w14:paraId="06BB1405" w14:textId="6A4C3558" w:rsidTr="008857C9">
        <w:trPr>
          <w:trHeight w:val="210"/>
          <w:trPrChange w:id="410" w:author="SungKwon Soh" w:date="2025-06-26T21:02:00Z" w16du:dateUtc="2025-06-26T12:02:00Z">
            <w:trPr>
              <w:trHeight w:val="210"/>
            </w:trPr>
          </w:trPrChange>
        </w:trPr>
        <w:tc>
          <w:tcPr>
            <w:tcW w:w="377" w:type="pct"/>
            <w:vMerge/>
            <w:tcBorders>
              <w:left w:val="single" w:sz="4" w:space="0" w:color="auto"/>
              <w:right w:val="single" w:sz="4" w:space="0" w:color="auto"/>
            </w:tcBorders>
            <w:noWrap/>
            <w:vAlign w:val="center"/>
            <w:tcPrChange w:id="411" w:author="SungKwon Soh" w:date="2025-06-26T21:02:00Z" w16du:dateUtc="2025-06-26T12:02:00Z">
              <w:tcPr>
                <w:tcW w:w="377" w:type="pct"/>
                <w:vMerge/>
                <w:tcBorders>
                  <w:left w:val="single" w:sz="4" w:space="0" w:color="auto"/>
                  <w:right w:val="single" w:sz="4" w:space="0" w:color="auto"/>
                </w:tcBorders>
                <w:noWrap/>
                <w:vAlign w:val="center"/>
              </w:tcPr>
            </w:tcPrChange>
          </w:tcPr>
          <w:p w14:paraId="4BF2D3F0"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Change w:id="412" w:author="SungKwon Soh" w:date="2025-06-26T21:02:00Z" w16du:dateUtc="2025-06-26T12:02:00Z">
              <w:tcPr>
                <w:tcW w:w="472" w:type="pct"/>
                <w:vMerge/>
                <w:tcBorders>
                  <w:left w:val="single" w:sz="4" w:space="0" w:color="auto"/>
                  <w:right w:val="single" w:sz="4" w:space="0" w:color="auto"/>
                </w:tcBorders>
                <w:noWrap/>
                <w:vAlign w:val="center"/>
              </w:tcPr>
            </w:tcPrChange>
          </w:tcPr>
          <w:p w14:paraId="3DB9691E"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Change w:id="413" w:author="SungKwon Soh" w:date="2025-06-26T21:02:00Z" w16du:dateUtc="2025-06-26T12:02:00Z">
              <w:tcPr>
                <w:tcW w:w="44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659F95" w14:textId="77777777" w:rsidR="008857C9" w:rsidRPr="00DC6634" w:rsidRDefault="008857C9" w:rsidP="008857C9">
            <w:pPr>
              <w:pStyle w:val="Default"/>
              <w:widowControl w:val="0"/>
              <w:spacing w:line="256" w:lineRule="auto"/>
              <w:jc w:val="center"/>
              <w:rPr>
                <w:rFonts w:asciiTheme="minorHAnsi" w:hAnsiTheme="minorHAnsi" w:cstheme="minorHAnsi"/>
                <w:sz w:val="20"/>
                <w:szCs w:val="20"/>
              </w:rPr>
            </w:pPr>
            <w:r w:rsidRPr="00DC6634">
              <w:rPr>
                <w:rFonts w:asciiTheme="minorHAnsi" w:hAnsiTheme="minorHAnsi" w:cstheme="minorHAnsi"/>
                <w:sz w:val="20"/>
                <w:szCs w:val="20"/>
              </w:rPr>
              <w:t xml:space="preserve">Coastal </w:t>
            </w:r>
          </w:p>
          <w:p w14:paraId="0D026FF4" w14:textId="00A7E7D5"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hAnsiTheme="minorHAnsi" w:cstheme="minorHAnsi"/>
              </w:rPr>
              <w:t xml:space="preserve">artisanal longline </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Change w:id="414"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tcPrChange>
          </w:tcPr>
          <w:p w14:paraId="318DA521" w14:textId="36574520" w:rsidR="008857C9" w:rsidRPr="00DC6634" w:rsidRDefault="008857C9" w:rsidP="008857C9">
            <w:pPr>
              <w:widowControl w:val="0"/>
              <w:adjustRightInd w:val="0"/>
              <w:snapToGrid w:val="0"/>
              <w:jc w:val="right"/>
              <w:rPr>
                <w:rFonts w:asciiTheme="minorHAnsi" w:hAnsiTheme="minorHAnsi" w:cstheme="minorHAnsi"/>
                <w:bCs/>
                <w:iCs/>
                <w:color w:val="000000"/>
                <w:rPrChange w:id="415" w:author="呂紹葳" w:date="2024-08-09T14:59: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416"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2204B363" w14:textId="073FD190"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17" w:author="呂紹葳" w:date="2024-08-09T14:59: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418"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2962B2FC"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19" w:author="呂紹葳" w:date="2024-08-09T14:59: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420"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2D870F" w14:textId="37C0832C" w:rsidR="008857C9" w:rsidRPr="00DC6634" w:rsidRDefault="008857C9" w:rsidP="008857C9">
            <w:pPr>
              <w:widowControl w:val="0"/>
              <w:adjustRightInd w:val="0"/>
              <w:snapToGrid w:val="0"/>
              <w:jc w:val="right"/>
              <w:rPr>
                <w:rFonts w:asciiTheme="minorHAnsi" w:hAnsiTheme="minorHAnsi" w:cstheme="minorHAnsi"/>
                <w:bCs/>
                <w:iCs/>
                <w:color w:val="000000"/>
                <w:rPrChange w:id="421" w:author="呂紹葳" w:date="2024-08-09T15:01:00Z">
                  <w:rPr>
                    <w:b/>
                    <w:bCs/>
                    <w:i/>
                    <w:iCs/>
                    <w:color w:val="000000"/>
                  </w:rPr>
                </w:rPrChange>
              </w:rPr>
            </w:pPr>
            <w:r w:rsidRPr="00DC6634">
              <w:rPr>
                <w:rFonts w:asciiTheme="minorHAnsi" w:eastAsia="MS Mincho" w:hAnsiTheme="minorHAnsi" w:cstheme="minorHAnsi"/>
                <w:kern w:val="2"/>
                <w:lang w:eastAsia="ja-JP"/>
              </w:rPr>
              <w:t>279</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Change w:id="422"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AAD1BA" w14:textId="77777777" w:rsidR="008857C9" w:rsidRDefault="008857C9" w:rsidP="008857C9">
            <w:pPr>
              <w:widowControl w:val="0"/>
              <w:adjustRightInd w:val="0"/>
              <w:snapToGrid w:val="0"/>
              <w:jc w:val="right"/>
              <w:rPr>
                <w:ins w:id="423" w:author="SungKwon Soh" w:date="2025-06-26T20:59:00Z" w16du:dateUtc="2025-06-26T11:59:00Z"/>
                <w:rFonts w:asciiTheme="minorHAnsi" w:eastAsia="MS Mincho" w:hAnsiTheme="minorHAnsi" w:cstheme="minorHAnsi"/>
                <w:kern w:val="2"/>
                <w:lang w:eastAsia="ja-JP"/>
              </w:rPr>
            </w:pPr>
            <w:ins w:id="424" w:author="SungKwon Soh" w:date="2025-06-26T20:58:00Z" w16du:dateUtc="2025-06-26T11:58:00Z">
              <w:r>
                <w:rPr>
                  <w:rFonts w:asciiTheme="minorHAnsi" w:eastAsia="MS Mincho" w:hAnsiTheme="minorHAnsi" w:cstheme="minorHAnsi"/>
                  <w:kern w:val="2"/>
                  <w:lang w:eastAsia="ja-JP"/>
                </w:rPr>
                <w:t>277</w:t>
              </w:r>
            </w:ins>
          </w:p>
          <w:p w14:paraId="4DA3257D" w14:textId="400A5D51"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25" w:author="呂紹葳" w:date="2024-08-09T15:01:00Z">
                  <w:rPr>
                    <w:rFonts w:eastAsia="MS Mincho"/>
                    <w:b/>
                    <w:bCs/>
                    <w:i/>
                    <w:iCs/>
                    <w:kern w:val="2"/>
                    <w:lang w:eastAsia="ja-JP"/>
                  </w:rPr>
                </w:rPrChange>
              </w:rPr>
            </w:pPr>
            <w:del w:id="426" w:author="SungKwon Soh" w:date="2025-06-26T20:58:00Z" w16du:dateUtc="2025-06-26T11:58:00Z">
              <w:r w:rsidRPr="00DC6634" w:rsidDel="009E3551">
                <w:rPr>
                  <w:rFonts w:asciiTheme="minorHAnsi" w:eastAsia="MS Mincho" w:hAnsiTheme="minorHAnsi" w:cstheme="minorHAnsi"/>
                  <w:kern w:val="2"/>
                  <w:lang w:eastAsia="ja-JP"/>
                </w:rPr>
                <w:delText>227</w:delText>
              </w:r>
            </w:del>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Change w:id="427"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E1FA7D" w14:textId="77777777"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28" w:author="呂紹葳" w:date="2024-08-09T15:01:00Z">
                  <w:rPr>
                    <w:rFonts w:eastAsia="MS Mincho"/>
                    <w:b/>
                    <w:bCs/>
                    <w:i/>
                    <w:iCs/>
                    <w:kern w:val="2"/>
                    <w:lang w:eastAsia="ja-JP"/>
                  </w:rPr>
                </w:rPrChange>
              </w:rPr>
            </w:pPr>
          </w:p>
        </w:tc>
        <w:tc>
          <w:tcPr>
            <w:tcW w:w="309" w:type="pct"/>
            <w:tcBorders>
              <w:top w:val="single" w:sz="4" w:space="0" w:color="auto"/>
              <w:bottom w:val="single" w:sz="4" w:space="0" w:color="auto"/>
              <w:right w:val="single" w:sz="4" w:space="0" w:color="auto"/>
            </w:tcBorders>
            <w:shd w:val="clear" w:color="auto" w:fill="auto"/>
            <w:vAlign w:val="center"/>
            <w:tcPrChange w:id="429" w:author="SungKwon Soh" w:date="2025-06-26T21:02:00Z" w16du:dateUtc="2025-06-26T12:02: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26534B3A" w14:textId="75B59148" w:rsidR="008857C9" w:rsidRPr="00DC6634" w:rsidRDefault="008857C9" w:rsidP="008857C9">
            <w:pPr>
              <w:widowControl w:val="0"/>
              <w:jc w:val="right"/>
              <w:rPr>
                <w:rFonts w:asciiTheme="minorHAnsi" w:eastAsia="MS Mincho" w:hAnsiTheme="minorHAnsi" w:cstheme="minorHAnsi"/>
                <w:bCs/>
                <w:iCs/>
                <w:kern w:val="2"/>
                <w:lang w:eastAsia="ja-JP"/>
                <w:rPrChange w:id="430" w:author="呂紹葳" w:date="2024-08-09T15:01:00Z">
                  <w:rPr>
                    <w:rFonts w:eastAsia="MS Mincho"/>
                    <w:b/>
                    <w:bCs/>
                    <w:i/>
                    <w:iCs/>
                    <w:kern w:val="2"/>
                    <w:lang w:eastAsia="ja-JP"/>
                  </w:rPr>
                </w:rPrChange>
              </w:rPr>
            </w:pPr>
            <w:r w:rsidRPr="00DC6634">
              <w:rPr>
                <w:rFonts w:asciiTheme="minorHAnsi" w:eastAsia="PMingLiU" w:hAnsiTheme="minorHAnsi" w:cstheme="minorHAnsi"/>
                <w:kern w:val="2"/>
                <w:lang w:eastAsia="zh-TW"/>
                <w:rPrChange w:id="431" w:author="呂紹葳" w:date="2024-08-09T15:01:00Z">
                  <w:rPr>
                    <w:rFonts w:ascii="PMingLiU" w:eastAsia="PMingLiU" w:hAnsi="PMingLiU"/>
                    <w:kern w:val="2"/>
                    <w:lang w:eastAsia="zh-TW"/>
                  </w:rPr>
                </w:rPrChange>
              </w:rPr>
              <w:t>489</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432"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79C44A" w14:textId="51936CB8" w:rsidR="008857C9" w:rsidRPr="00DC6634" w:rsidRDefault="008857C9" w:rsidP="008857C9">
            <w:pPr>
              <w:widowControl w:val="0"/>
              <w:jc w:val="right"/>
              <w:rPr>
                <w:rFonts w:asciiTheme="minorHAnsi" w:eastAsia="MS Mincho" w:hAnsiTheme="minorHAnsi" w:cstheme="minorHAnsi"/>
                <w:bCs/>
                <w:iCs/>
                <w:kern w:val="2"/>
                <w:lang w:eastAsia="ja-JP"/>
                <w:rPrChange w:id="433" w:author="呂紹葳" w:date="2024-08-09T15:01:00Z">
                  <w:rPr>
                    <w:rFonts w:eastAsia="MS Mincho"/>
                    <w:b/>
                    <w:bCs/>
                    <w:i/>
                    <w:iCs/>
                    <w:kern w:val="2"/>
                    <w:lang w:eastAsia="ja-JP"/>
                  </w:rPr>
                </w:rPrChange>
              </w:rPr>
            </w:pPr>
            <w:r w:rsidRPr="00DC6634">
              <w:rPr>
                <w:rFonts w:asciiTheme="minorHAnsi" w:eastAsia="PMingLiU" w:hAnsiTheme="minorHAnsi" w:cstheme="minorHAnsi"/>
                <w:kern w:val="2"/>
                <w:lang w:eastAsia="zh-TW"/>
                <w:rPrChange w:id="434" w:author="呂紹葳" w:date="2024-08-09T15:01:00Z">
                  <w:rPr>
                    <w:rFonts w:ascii="PMingLiU" w:eastAsia="PMingLiU" w:hAnsi="PMingLiU"/>
                    <w:kern w:val="2"/>
                    <w:lang w:eastAsia="zh-TW"/>
                  </w:rPr>
                </w:rPrChange>
              </w:rPr>
              <w:t>383</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435"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E6C2B04" w14:textId="77777777" w:rsidR="008857C9" w:rsidRPr="00DC6634" w:rsidRDefault="008857C9" w:rsidP="008857C9">
            <w:pPr>
              <w:widowControl w:val="0"/>
              <w:jc w:val="right"/>
              <w:rPr>
                <w:rFonts w:asciiTheme="minorHAnsi" w:eastAsia="MS Mincho" w:hAnsiTheme="minorHAnsi" w:cstheme="minorHAnsi"/>
                <w:bCs/>
                <w:iCs/>
                <w:kern w:val="2"/>
                <w:lang w:eastAsia="ja-JP"/>
                <w:rPrChange w:id="436" w:author="呂紹葳" w:date="2024-08-09T15:01:00Z">
                  <w:rPr>
                    <w:rFonts w:eastAsia="MS Mincho"/>
                    <w:b/>
                    <w:bCs/>
                    <w:i/>
                    <w:iCs/>
                    <w:kern w:val="2"/>
                    <w:lang w:eastAsia="ja-JP"/>
                  </w:rPr>
                </w:rPrChange>
              </w:rPr>
            </w:pPr>
          </w:p>
        </w:tc>
        <w:tc>
          <w:tcPr>
            <w:tcW w:w="310" w:type="pct"/>
            <w:gridSpan w:val="2"/>
            <w:tcBorders>
              <w:top w:val="single" w:sz="4" w:space="0" w:color="auto"/>
              <w:left w:val="single" w:sz="4" w:space="0" w:color="auto"/>
              <w:bottom w:val="single" w:sz="4" w:space="0" w:color="auto"/>
              <w:right w:val="single" w:sz="4" w:space="0" w:color="auto"/>
            </w:tcBorders>
            <w:vAlign w:val="center"/>
            <w:tcPrChange w:id="437" w:author="SungKwon Soh" w:date="2025-06-26T21:02:00Z" w16du:dateUtc="2025-06-26T12:02:00Z">
              <w:tcPr>
                <w:tcW w:w="309" w:type="pct"/>
                <w:gridSpan w:val="3"/>
                <w:tcBorders>
                  <w:top w:val="single" w:sz="4" w:space="0" w:color="auto"/>
                  <w:left w:val="single" w:sz="4" w:space="0" w:color="auto"/>
                  <w:bottom w:val="single" w:sz="4" w:space="0" w:color="auto"/>
                  <w:right w:val="single" w:sz="4" w:space="0" w:color="auto"/>
                </w:tcBorders>
              </w:tcPr>
            </w:tcPrChange>
          </w:tcPr>
          <w:p w14:paraId="08A76868" w14:textId="29D8CA10" w:rsidR="008857C9" w:rsidRPr="00DC6634" w:rsidRDefault="008857C9" w:rsidP="008857C9">
            <w:pPr>
              <w:widowControl w:val="0"/>
              <w:jc w:val="right"/>
              <w:rPr>
                <w:rFonts w:asciiTheme="minorHAnsi" w:eastAsia="MS Mincho" w:hAnsiTheme="minorHAnsi" w:cstheme="minorHAnsi"/>
                <w:bCs/>
                <w:iCs/>
                <w:kern w:val="2"/>
                <w:lang w:eastAsia="ja-JP"/>
              </w:rPr>
            </w:pPr>
            <w:ins w:id="438" w:author="SungKwon Soh" w:date="2025-06-26T20:58:00Z" w16du:dateUtc="2025-06-26T11:58:00Z">
              <w:r>
                <w:rPr>
                  <w:rFonts w:asciiTheme="minorHAnsi" w:eastAsia="MS Mincho" w:hAnsiTheme="minorHAnsi" w:cstheme="minorHAnsi"/>
                  <w:bCs/>
                  <w:iCs/>
                  <w:kern w:val="2"/>
                  <w:lang w:eastAsia="ja-JP"/>
                </w:rPr>
                <w:t>267</w:t>
              </w:r>
            </w:ins>
          </w:p>
        </w:tc>
        <w:tc>
          <w:tcPr>
            <w:tcW w:w="309" w:type="pct"/>
            <w:tcBorders>
              <w:top w:val="single" w:sz="4" w:space="0" w:color="auto"/>
              <w:left w:val="single" w:sz="4" w:space="0" w:color="auto"/>
              <w:bottom w:val="single" w:sz="4" w:space="0" w:color="auto"/>
              <w:right w:val="single" w:sz="4" w:space="0" w:color="auto"/>
            </w:tcBorders>
            <w:vAlign w:val="center"/>
            <w:tcPrChange w:id="439" w:author="SungKwon Soh" w:date="2025-06-26T21:02:00Z" w16du:dateUtc="2025-06-26T12:02:00Z">
              <w:tcPr>
                <w:tcW w:w="309" w:type="pct"/>
                <w:gridSpan w:val="2"/>
                <w:tcBorders>
                  <w:top w:val="single" w:sz="4" w:space="0" w:color="auto"/>
                  <w:left w:val="single" w:sz="4" w:space="0" w:color="auto"/>
                  <w:bottom w:val="single" w:sz="4" w:space="0" w:color="auto"/>
                  <w:right w:val="single" w:sz="4" w:space="0" w:color="auto"/>
                </w:tcBorders>
              </w:tcPr>
            </w:tcPrChange>
          </w:tcPr>
          <w:p w14:paraId="195D25CA" w14:textId="2A661CFF" w:rsidR="008857C9" w:rsidRPr="00DC6634" w:rsidRDefault="008857C9" w:rsidP="008857C9">
            <w:pPr>
              <w:widowControl w:val="0"/>
              <w:jc w:val="right"/>
              <w:rPr>
                <w:rFonts w:asciiTheme="minorHAnsi" w:eastAsia="MS Mincho" w:hAnsiTheme="minorHAnsi" w:cstheme="minorHAnsi"/>
                <w:bCs/>
                <w:iCs/>
                <w:kern w:val="2"/>
                <w:lang w:eastAsia="ja-JP"/>
              </w:rPr>
            </w:pPr>
            <w:ins w:id="440" w:author="SungKwon Soh" w:date="2025-06-26T20:58:00Z" w16du:dateUtc="2025-06-26T11:58:00Z">
              <w:r>
                <w:rPr>
                  <w:rFonts w:asciiTheme="minorHAnsi" w:eastAsia="MS Mincho" w:hAnsiTheme="minorHAnsi" w:cstheme="minorHAnsi"/>
                  <w:bCs/>
                  <w:iCs/>
                  <w:kern w:val="2"/>
                  <w:lang w:eastAsia="ja-JP"/>
                </w:rPr>
                <w:t>483</w:t>
              </w:r>
            </w:ins>
          </w:p>
        </w:tc>
        <w:tc>
          <w:tcPr>
            <w:tcW w:w="309" w:type="pct"/>
            <w:tcBorders>
              <w:top w:val="single" w:sz="4" w:space="0" w:color="auto"/>
              <w:left w:val="single" w:sz="4" w:space="0" w:color="auto"/>
              <w:bottom w:val="single" w:sz="4" w:space="0" w:color="auto"/>
              <w:right w:val="single" w:sz="4" w:space="0" w:color="auto"/>
            </w:tcBorders>
            <w:tcPrChange w:id="441" w:author="SungKwon Soh" w:date="2025-06-26T21:02:00Z" w16du:dateUtc="2025-06-26T12:02:00Z">
              <w:tcPr>
                <w:tcW w:w="312" w:type="pct"/>
                <w:gridSpan w:val="2"/>
                <w:tcBorders>
                  <w:top w:val="single" w:sz="4" w:space="0" w:color="auto"/>
                  <w:left w:val="single" w:sz="4" w:space="0" w:color="auto"/>
                  <w:bottom w:val="single" w:sz="4" w:space="0" w:color="auto"/>
                  <w:right w:val="single" w:sz="4" w:space="0" w:color="auto"/>
                </w:tcBorders>
              </w:tcPr>
            </w:tcPrChange>
          </w:tcPr>
          <w:p w14:paraId="257F7F37" w14:textId="77777777" w:rsidR="008857C9" w:rsidRPr="00DC6634" w:rsidRDefault="008857C9" w:rsidP="008857C9">
            <w:pPr>
              <w:widowControl w:val="0"/>
              <w:jc w:val="right"/>
              <w:rPr>
                <w:rFonts w:asciiTheme="minorHAnsi" w:eastAsia="MS Mincho" w:hAnsiTheme="minorHAnsi" w:cstheme="minorHAnsi"/>
                <w:bCs/>
                <w:iCs/>
                <w:kern w:val="2"/>
                <w:lang w:eastAsia="ja-JP"/>
              </w:rPr>
            </w:pPr>
          </w:p>
        </w:tc>
      </w:tr>
      <w:tr w:rsidR="008857C9" w:rsidRPr="00DC6634" w14:paraId="0232EF11" w14:textId="274029BD" w:rsidTr="008857C9">
        <w:trPr>
          <w:trHeight w:val="210"/>
          <w:trPrChange w:id="442" w:author="SungKwon Soh" w:date="2025-06-26T21:03:00Z" w16du:dateUtc="2025-06-26T12:03:00Z">
            <w:trPr>
              <w:trHeight w:val="210"/>
            </w:trPr>
          </w:trPrChange>
        </w:trPr>
        <w:tc>
          <w:tcPr>
            <w:tcW w:w="377" w:type="pct"/>
            <w:vMerge/>
            <w:tcBorders>
              <w:left w:val="single" w:sz="4" w:space="0" w:color="auto"/>
              <w:right w:val="single" w:sz="4" w:space="0" w:color="auto"/>
            </w:tcBorders>
            <w:noWrap/>
            <w:vAlign w:val="center"/>
            <w:tcPrChange w:id="443" w:author="SungKwon Soh" w:date="2025-06-26T21:03:00Z" w16du:dateUtc="2025-06-26T12:03:00Z">
              <w:tcPr>
                <w:tcW w:w="377" w:type="pct"/>
                <w:vMerge/>
                <w:tcBorders>
                  <w:left w:val="single" w:sz="4" w:space="0" w:color="auto"/>
                  <w:right w:val="single" w:sz="4" w:space="0" w:color="auto"/>
                </w:tcBorders>
                <w:noWrap/>
                <w:vAlign w:val="center"/>
              </w:tcPr>
            </w:tcPrChange>
          </w:tcPr>
          <w:p w14:paraId="51FBB5F1"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right w:val="single" w:sz="4" w:space="0" w:color="auto"/>
            </w:tcBorders>
            <w:noWrap/>
            <w:vAlign w:val="center"/>
            <w:tcPrChange w:id="444" w:author="SungKwon Soh" w:date="2025-06-26T21:03:00Z" w16du:dateUtc="2025-06-26T12:03:00Z">
              <w:tcPr>
                <w:tcW w:w="472" w:type="pct"/>
                <w:vMerge/>
                <w:tcBorders>
                  <w:left w:val="single" w:sz="4" w:space="0" w:color="auto"/>
                  <w:right w:val="single" w:sz="4" w:space="0" w:color="auto"/>
                </w:tcBorders>
                <w:noWrap/>
                <w:vAlign w:val="center"/>
              </w:tcPr>
            </w:tcPrChange>
          </w:tcPr>
          <w:p w14:paraId="407FCC3F"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Change w:id="445" w:author="SungKwon Soh" w:date="2025-06-26T21:03:00Z" w16du:dateUtc="2025-06-26T12:03:00Z">
              <w:tcPr>
                <w:tcW w:w="44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1CB63BC" w14:textId="1FBEA889"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Longline</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Change w:id="446"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tcPrChange>
          </w:tcPr>
          <w:p w14:paraId="72BDC46A" w14:textId="09D8F1A6" w:rsidR="008857C9" w:rsidRPr="00DC6634" w:rsidRDefault="008857C9" w:rsidP="008857C9">
            <w:pPr>
              <w:widowControl w:val="0"/>
              <w:adjustRightInd w:val="0"/>
              <w:snapToGrid w:val="0"/>
              <w:jc w:val="right"/>
              <w:rPr>
                <w:rFonts w:asciiTheme="minorHAnsi" w:hAnsiTheme="minorHAnsi" w:cstheme="minorHAnsi"/>
                <w:bCs/>
                <w:iCs/>
                <w:color w:val="000000"/>
                <w:rPrChange w:id="447" w:author="呂紹葳" w:date="2024-08-09T14:59:00Z">
                  <w:rPr>
                    <w:b/>
                    <w:bCs/>
                    <w:i/>
                    <w:iCs/>
                    <w:color w:val="000000"/>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448"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7524FB49" w14:textId="50995FBF"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49" w:author="呂紹葳" w:date="2024-08-09T14:59:00Z">
                  <w:rPr>
                    <w:rFonts w:eastAsia="MS Mincho"/>
                    <w:b/>
                    <w:bCs/>
                    <w:i/>
                    <w:iCs/>
                    <w:kern w:val="2"/>
                    <w:lang w:eastAsia="ja-JP"/>
                  </w:rPr>
                </w:rPrChange>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Change w:id="450"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tcPrChange>
          </w:tcPr>
          <w:p w14:paraId="26C91C21" w14:textId="1EF24DA4"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51" w:author="呂紹葳" w:date="2024-08-09T14:59:00Z">
                  <w:rPr>
                    <w:rFonts w:eastAsia="MS Mincho"/>
                    <w:b/>
                    <w:bCs/>
                    <w:i/>
                    <w:iCs/>
                    <w:kern w:val="2"/>
                    <w:lang w:eastAsia="ja-JP"/>
                  </w:rPr>
                </w:rPrChang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452"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70E923A" w14:textId="08FB9FC8" w:rsidR="008857C9" w:rsidRPr="00DC6634" w:rsidRDefault="008857C9" w:rsidP="008857C9">
            <w:pPr>
              <w:widowControl w:val="0"/>
              <w:adjustRightInd w:val="0"/>
              <w:snapToGrid w:val="0"/>
              <w:jc w:val="right"/>
              <w:rPr>
                <w:rFonts w:asciiTheme="minorHAnsi" w:hAnsiTheme="minorHAnsi" w:cstheme="minorHAnsi"/>
                <w:bCs/>
                <w:iCs/>
                <w:color w:val="000000"/>
                <w:rPrChange w:id="453" w:author="呂紹葳" w:date="2024-08-09T15:01:00Z">
                  <w:rPr>
                    <w:b/>
                    <w:bCs/>
                    <w:i/>
                    <w:iCs/>
                    <w:color w:val="000000"/>
                  </w:rPr>
                </w:rPrChange>
              </w:rPr>
            </w:pPr>
            <w:r w:rsidRPr="00DC6634">
              <w:rPr>
                <w:rFonts w:asciiTheme="minorHAnsi" w:eastAsia="PMingLiU" w:hAnsiTheme="minorHAnsi" w:cstheme="minorHAnsi"/>
                <w:bCs/>
                <w:iCs/>
                <w:color w:val="000000"/>
                <w:lang w:eastAsia="zh-TW"/>
                <w:rPrChange w:id="454" w:author="呂紹葳" w:date="2024-08-09T15:01:00Z">
                  <w:rPr>
                    <w:rFonts w:ascii="PMingLiU" w:eastAsia="PMingLiU" w:hAnsi="PMingLiU"/>
                    <w:b/>
                    <w:bCs/>
                    <w:i/>
                    <w:iCs/>
                    <w:color w:val="000000"/>
                    <w:lang w:eastAsia="zh-TW"/>
                  </w:rPr>
                </w:rPrChange>
              </w:rPr>
              <w:t>829</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Change w:id="455"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2421A05" w14:textId="77777777" w:rsidR="008857C9" w:rsidRDefault="008857C9" w:rsidP="008857C9">
            <w:pPr>
              <w:widowControl w:val="0"/>
              <w:adjustRightInd w:val="0"/>
              <w:snapToGrid w:val="0"/>
              <w:jc w:val="right"/>
              <w:rPr>
                <w:ins w:id="456" w:author="SungKwon Soh" w:date="2025-06-26T21:02:00Z" w16du:dateUtc="2025-06-26T12:02:00Z"/>
                <w:rFonts w:asciiTheme="minorHAnsi" w:eastAsia="PMingLiU" w:hAnsiTheme="minorHAnsi" w:cstheme="minorHAnsi"/>
                <w:bCs/>
                <w:iCs/>
                <w:kern w:val="2"/>
                <w:lang w:eastAsia="zh-TW"/>
              </w:rPr>
            </w:pPr>
            <w:ins w:id="457" w:author="SungKwon Soh" w:date="2025-06-26T20:58:00Z" w16du:dateUtc="2025-06-26T11:58:00Z">
              <w:r>
                <w:rPr>
                  <w:rFonts w:asciiTheme="minorHAnsi" w:eastAsia="PMingLiU" w:hAnsiTheme="minorHAnsi" w:cstheme="minorHAnsi"/>
                  <w:bCs/>
                  <w:iCs/>
                  <w:kern w:val="2"/>
                  <w:lang w:eastAsia="zh-TW"/>
                </w:rPr>
                <w:t>413</w:t>
              </w:r>
            </w:ins>
          </w:p>
          <w:p w14:paraId="750C7B22" w14:textId="57083E12"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58" w:author="呂紹葳" w:date="2024-08-09T15:01:00Z">
                  <w:rPr>
                    <w:rFonts w:eastAsia="MS Mincho"/>
                    <w:b/>
                    <w:bCs/>
                    <w:i/>
                    <w:iCs/>
                    <w:kern w:val="2"/>
                    <w:lang w:eastAsia="ja-JP"/>
                  </w:rPr>
                </w:rPrChange>
              </w:rPr>
            </w:pPr>
            <w:del w:id="459" w:author="SungKwon Soh" w:date="2025-06-26T20:59:00Z" w16du:dateUtc="2025-06-26T11:59:00Z">
              <w:r w:rsidRPr="00DC6634" w:rsidDel="009E3551">
                <w:rPr>
                  <w:rFonts w:asciiTheme="minorHAnsi" w:eastAsia="PMingLiU" w:hAnsiTheme="minorHAnsi" w:cstheme="minorHAnsi"/>
                  <w:bCs/>
                  <w:iCs/>
                  <w:kern w:val="2"/>
                  <w:lang w:eastAsia="zh-TW"/>
                  <w:rPrChange w:id="460" w:author="呂紹葳" w:date="2024-08-09T15:01:00Z">
                    <w:rPr>
                      <w:rFonts w:ascii="PMingLiU" w:eastAsia="PMingLiU" w:hAnsi="PMingLiU"/>
                      <w:b/>
                      <w:bCs/>
                      <w:i/>
                      <w:iCs/>
                      <w:kern w:val="2"/>
                      <w:lang w:eastAsia="zh-TW"/>
                    </w:rPr>
                  </w:rPrChange>
                </w:rPr>
                <w:delText>421</w:delText>
              </w:r>
            </w:del>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Change w:id="461"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2B41367" w14:textId="77777777" w:rsidR="008857C9" w:rsidRDefault="008857C9" w:rsidP="008857C9">
            <w:pPr>
              <w:widowControl w:val="0"/>
              <w:adjustRightInd w:val="0"/>
              <w:snapToGrid w:val="0"/>
              <w:jc w:val="right"/>
              <w:rPr>
                <w:ins w:id="462" w:author="SungKwon Soh" w:date="2025-06-26T20:59:00Z" w16du:dateUtc="2025-06-26T11:59:00Z"/>
                <w:rFonts w:asciiTheme="minorHAnsi" w:eastAsia="PMingLiU" w:hAnsiTheme="minorHAnsi" w:cstheme="minorHAnsi"/>
                <w:bCs/>
                <w:iCs/>
                <w:kern w:val="2"/>
                <w:lang w:eastAsia="zh-TW"/>
              </w:rPr>
            </w:pPr>
            <w:ins w:id="463" w:author="SungKwon Soh" w:date="2025-06-26T20:59:00Z" w16du:dateUtc="2025-06-26T11:59:00Z">
              <w:r>
                <w:rPr>
                  <w:rFonts w:asciiTheme="minorHAnsi" w:eastAsia="PMingLiU" w:hAnsiTheme="minorHAnsi" w:cstheme="minorHAnsi"/>
                  <w:bCs/>
                  <w:iCs/>
                  <w:kern w:val="2"/>
                  <w:lang w:eastAsia="zh-TW"/>
                </w:rPr>
                <w:t>37,548</w:t>
              </w:r>
            </w:ins>
          </w:p>
          <w:p w14:paraId="7ADCACCD" w14:textId="5B5F1004" w:rsidR="008857C9" w:rsidRPr="00DC6634" w:rsidRDefault="008857C9" w:rsidP="008857C9">
            <w:pPr>
              <w:widowControl w:val="0"/>
              <w:adjustRightInd w:val="0"/>
              <w:snapToGrid w:val="0"/>
              <w:jc w:val="right"/>
              <w:rPr>
                <w:rFonts w:asciiTheme="minorHAnsi" w:eastAsia="MS Mincho" w:hAnsiTheme="minorHAnsi" w:cstheme="minorHAnsi"/>
                <w:bCs/>
                <w:iCs/>
                <w:kern w:val="2"/>
                <w:lang w:eastAsia="ja-JP"/>
                <w:rPrChange w:id="464" w:author="呂紹葳" w:date="2024-08-09T15:01:00Z">
                  <w:rPr>
                    <w:rFonts w:eastAsia="MS Mincho"/>
                    <w:b/>
                    <w:bCs/>
                    <w:i/>
                    <w:iCs/>
                    <w:kern w:val="2"/>
                    <w:lang w:eastAsia="ja-JP"/>
                  </w:rPr>
                </w:rPrChange>
              </w:rPr>
            </w:pPr>
            <w:del w:id="465" w:author="SungKwon Soh" w:date="2025-06-26T20:59:00Z" w16du:dateUtc="2025-06-26T11:59:00Z">
              <w:r w:rsidRPr="00DC6634" w:rsidDel="009E3551">
                <w:rPr>
                  <w:rFonts w:asciiTheme="minorHAnsi" w:eastAsia="PMingLiU" w:hAnsiTheme="minorHAnsi" w:cstheme="minorHAnsi"/>
                  <w:bCs/>
                  <w:iCs/>
                  <w:kern w:val="2"/>
                  <w:lang w:eastAsia="zh-TW"/>
                  <w:rPrChange w:id="466" w:author="呂紹葳" w:date="2024-08-09T15:01:00Z">
                    <w:rPr>
                      <w:rFonts w:ascii="PMingLiU" w:eastAsia="PMingLiU" w:hAnsi="PMingLiU"/>
                      <w:b/>
                      <w:bCs/>
                      <w:i/>
                      <w:iCs/>
                      <w:kern w:val="2"/>
                      <w:lang w:eastAsia="zh-TW"/>
                    </w:rPr>
                  </w:rPrChange>
                </w:rPr>
                <w:delText>37,639</w:delText>
              </w:r>
            </w:del>
          </w:p>
        </w:tc>
        <w:tc>
          <w:tcPr>
            <w:tcW w:w="309" w:type="pct"/>
            <w:tcBorders>
              <w:top w:val="single" w:sz="4" w:space="0" w:color="auto"/>
              <w:bottom w:val="single" w:sz="4" w:space="0" w:color="auto"/>
              <w:right w:val="single" w:sz="4" w:space="0" w:color="auto"/>
            </w:tcBorders>
            <w:shd w:val="clear" w:color="auto" w:fill="auto"/>
            <w:vAlign w:val="center"/>
            <w:tcPrChange w:id="467" w:author="SungKwon Soh" w:date="2025-06-26T21:03:00Z" w16du:dateUtc="2025-06-26T12:03:00Z">
              <w:tcPr>
                <w:tcW w:w="309" w:type="pct"/>
                <w:gridSpan w:val="2"/>
                <w:tcBorders>
                  <w:top w:val="single" w:sz="4" w:space="0" w:color="auto"/>
                  <w:bottom w:val="single" w:sz="4" w:space="0" w:color="auto"/>
                  <w:right w:val="single" w:sz="4" w:space="0" w:color="auto"/>
                </w:tcBorders>
                <w:shd w:val="clear" w:color="auto" w:fill="auto"/>
                <w:vAlign w:val="center"/>
              </w:tcPr>
            </w:tcPrChange>
          </w:tcPr>
          <w:p w14:paraId="611BF09E" w14:textId="77777777" w:rsidR="008857C9" w:rsidRDefault="008857C9" w:rsidP="008857C9">
            <w:pPr>
              <w:widowControl w:val="0"/>
              <w:jc w:val="right"/>
              <w:rPr>
                <w:ins w:id="468" w:author="SungKwon Soh" w:date="2025-06-26T21:00:00Z" w16du:dateUtc="2025-06-26T12:00:00Z"/>
                <w:rFonts w:asciiTheme="minorHAnsi" w:eastAsia="PMingLiU" w:hAnsiTheme="minorHAnsi" w:cstheme="minorHAnsi"/>
                <w:bCs/>
                <w:iCs/>
                <w:kern w:val="2"/>
                <w:lang w:eastAsia="zh-TW"/>
              </w:rPr>
            </w:pPr>
            <w:ins w:id="469" w:author="SungKwon Soh" w:date="2025-06-26T21:00:00Z" w16du:dateUtc="2025-06-26T12:00:00Z">
              <w:r>
                <w:rPr>
                  <w:rFonts w:asciiTheme="minorHAnsi" w:eastAsia="PMingLiU" w:hAnsiTheme="minorHAnsi" w:cstheme="minorHAnsi"/>
                  <w:bCs/>
                  <w:iCs/>
                  <w:kern w:val="2"/>
                  <w:lang w:eastAsia="zh-TW"/>
                </w:rPr>
                <w:t>1,075</w:t>
              </w:r>
            </w:ins>
          </w:p>
          <w:p w14:paraId="7EDE3293" w14:textId="7065B04E" w:rsidR="008857C9" w:rsidRPr="00DC6634" w:rsidRDefault="008857C9" w:rsidP="008857C9">
            <w:pPr>
              <w:widowControl w:val="0"/>
              <w:jc w:val="right"/>
              <w:rPr>
                <w:rFonts w:asciiTheme="minorHAnsi" w:eastAsia="MS Mincho" w:hAnsiTheme="minorHAnsi" w:cstheme="minorHAnsi"/>
                <w:bCs/>
                <w:iCs/>
                <w:kern w:val="2"/>
                <w:lang w:eastAsia="ja-JP"/>
                <w:rPrChange w:id="470" w:author="呂紹葳" w:date="2024-08-09T15:01:00Z">
                  <w:rPr>
                    <w:rFonts w:eastAsia="MS Mincho"/>
                    <w:b/>
                    <w:bCs/>
                    <w:i/>
                    <w:iCs/>
                    <w:kern w:val="2"/>
                    <w:lang w:eastAsia="ja-JP"/>
                  </w:rPr>
                </w:rPrChange>
              </w:rPr>
            </w:pPr>
            <w:del w:id="471" w:author="SungKwon Soh" w:date="2025-06-26T21:00:00Z" w16du:dateUtc="2025-06-26T12:00:00Z">
              <w:r w:rsidRPr="00DC6634" w:rsidDel="009E3551">
                <w:rPr>
                  <w:rFonts w:asciiTheme="minorHAnsi" w:eastAsia="PMingLiU" w:hAnsiTheme="minorHAnsi" w:cstheme="minorHAnsi"/>
                  <w:bCs/>
                  <w:iCs/>
                  <w:kern w:val="2"/>
                  <w:lang w:eastAsia="zh-TW"/>
                  <w:rPrChange w:id="472" w:author="呂紹葳" w:date="2024-08-09T15:01:00Z">
                    <w:rPr>
                      <w:rFonts w:ascii="PMingLiU" w:eastAsia="PMingLiU" w:hAnsi="PMingLiU"/>
                      <w:b/>
                      <w:bCs/>
                      <w:i/>
                      <w:iCs/>
                      <w:kern w:val="2"/>
                      <w:lang w:eastAsia="zh-TW"/>
                    </w:rPr>
                  </w:rPrChange>
                </w:rPr>
                <w:delText>1,082</w:delText>
              </w:r>
            </w:del>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473"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B3636FA" w14:textId="77777777" w:rsidR="008857C9" w:rsidRDefault="008857C9" w:rsidP="008857C9">
            <w:pPr>
              <w:widowControl w:val="0"/>
              <w:jc w:val="right"/>
              <w:rPr>
                <w:ins w:id="474" w:author="SungKwon Soh" w:date="2025-06-26T21:00:00Z" w16du:dateUtc="2025-06-26T12:00:00Z"/>
                <w:rFonts w:asciiTheme="minorHAnsi" w:eastAsia="PMingLiU" w:hAnsiTheme="minorHAnsi" w:cstheme="minorHAnsi"/>
                <w:bCs/>
                <w:iCs/>
                <w:kern w:val="2"/>
                <w:lang w:eastAsia="zh-TW"/>
              </w:rPr>
            </w:pPr>
            <w:ins w:id="475" w:author="SungKwon Soh" w:date="2025-06-26T21:00:00Z" w16du:dateUtc="2025-06-26T12:00:00Z">
              <w:r>
                <w:rPr>
                  <w:rFonts w:asciiTheme="minorHAnsi" w:eastAsia="PMingLiU" w:hAnsiTheme="minorHAnsi" w:cstheme="minorHAnsi"/>
                  <w:bCs/>
                  <w:iCs/>
                  <w:kern w:val="2"/>
                  <w:lang w:eastAsia="zh-TW"/>
                </w:rPr>
                <w:t>399</w:t>
              </w:r>
            </w:ins>
          </w:p>
          <w:p w14:paraId="2D472638" w14:textId="10B5B49F" w:rsidR="008857C9" w:rsidRPr="00DC6634" w:rsidRDefault="008857C9" w:rsidP="008857C9">
            <w:pPr>
              <w:widowControl w:val="0"/>
              <w:jc w:val="right"/>
              <w:rPr>
                <w:rFonts w:asciiTheme="minorHAnsi" w:eastAsia="MS Mincho" w:hAnsiTheme="minorHAnsi" w:cstheme="minorHAnsi"/>
                <w:bCs/>
                <w:iCs/>
                <w:kern w:val="2"/>
                <w:lang w:eastAsia="ja-JP"/>
                <w:rPrChange w:id="476" w:author="呂紹葳" w:date="2024-08-09T15:01:00Z">
                  <w:rPr>
                    <w:rFonts w:eastAsia="MS Mincho"/>
                    <w:b/>
                    <w:bCs/>
                    <w:i/>
                    <w:iCs/>
                    <w:kern w:val="2"/>
                    <w:lang w:eastAsia="ja-JP"/>
                  </w:rPr>
                </w:rPrChange>
              </w:rPr>
            </w:pPr>
            <w:del w:id="477" w:author="SungKwon Soh" w:date="2025-06-26T21:00:00Z" w16du:dateUtc="2025-06-26T12:00:00Z">
              <w:r w:rsidRPr="00DC6634" w:rsidDel="009E3551">
                <w:rPr>
                  <w:rFonts w:asciiTheme="minorHAnsi" w:eastAsia="PMingLiU" w:hAnsiTheme="minorHAnsi" w:cstheme="minorHAnsi"/>
                  <w:bCs/>
                  <w:iCs/>
                  <w:kern w:val="2"/>
                  <w:lang w:eastAsia="zh-TW"/>
                  <w:rPrChange w:id="478" w:author="呂紹葳" w:date="2024-08-09T15:01:00Z">
                    <w:rPr>
                      <w:rFonts w:ascii="PMingLiU" w:eastAsia="PMingLiU" w:hAnsi="PMingLiU"/>
                      <w:b/>
                      <w:bCs/>
                      <w:i/>
                      <w:iCs/>
                      <w:kern w:val="2"/>
                      <w:lang w:eastAsia="zh-TW"/>
                    </w:rPr>
                  </w:rPrChange>
                </w:rPr>
                <w:delText>411</w:delText>
              </w:r>
            </w:del>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Change w:id="479"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0ADDFE" w14:textId="77777777" w:rsidR="008857C9" w:rsidRDefault="008857C9" w:rsidP="008857C9">
            <w:pPr>
              <w:widowControl w:val="0"/>
              <w:jc w:val="right"/>
              <w:rPr>
                <w:ins w:id="480" w:author="SungKwon Soh" w:date="2025-06-26T21:01:00Z" w16du:dateUtc="2025-06-26T12:01:00Z"/>
                <w:rFonts w:asciiTheme="minorHAnsi" w:eastAsia="PMingLiU" w:hAnsiTheme="minorHAnsi" w:cstheme="minorHAnsi"/>
                <w:bCs/>
                <w:iCs/>
                <w:kern w:val="2"/>
                <w:lang w:eastAsia="zh-TW"/>
              </w:rPr>
            </w:pPr>
            <w:ins w:id="481" w:author="SungKwon Soh" w:date="2025-06-26T21:01:00Z" w16du:dateUtc="2025-06-26T12:01:00Z">
              <w:r>
                <w:rPr>
                  <w:rFonts w:asciiTheme="minorHAnsi" w:eastAsia="PMingLiU" w:hAnsiTheme="minorHAnsi" w:cstheme="minorHAnsi"/>
                  <w:bCs/>
                  <w:iCs/>
                  <w:kern w:val="2"/>
                  <w:lang w:eastAsia="zh-TW"/>
                </w:rPr>
                <w:t>39,092</w:t>
              </w:r>
            </w:ins>
          </w:p>
          <w:p w14:paraId="1D91ECB7" w14:textId="52A55245" w:rsidR="008857C9" w:rsidRPr="00DC6634" w:rsidRDefault="008857C9" w:rsidP="008857C9">
            <w:pPr>
              <w:widowControl w:val="0"/>
              <w:jc w:val="right"/>
              <w:rPr>
                <w:rFonts w:asciiTheme="minorHAnsi" w:eastAsia="MS Mincho" w:hAnsiTheme="minorHAnsi" w:cstheme="minorHAnsi"/>
                <w:bCs/>
                <w:iCs/>
                <w:kern w:val="2"/>
                <w:lang w:eastAsia="ja-JP"/>
                <w:rPrChange w:id="482" w:author="呂紹葳" w:date="2024-08-09T15:01:00Z">
                  <w:rPr>
                    <w:rFonts w:eastAsia="MS Mincho"/>
                    <w:b/>
                    <w:bCs/>
                    <w:i/>
                    <w:iCs/>
                    <w:kern w:val="2"/>
                    <w:lang w:eastAsia="ja-JP"/>
                  </w:rPr>
                </w:rPrChange>
              </w:rPr>
            </w:pPr>
            <w:del w:id="483" w:author="SungKwon Soh" w:date="2025-06-26T21:01:00Z" w16du:dateUtc="2025-06-26T12:01:00Z">
              <w:r w:rsidRPr="00DC6634" w:rsidDel="009E3551">
                <w:rPr>
                  <w:rFonts w:asciiTheme="minorHAnsi" w:eastAsia="PMingLiU" w:hAnsiTheme="minorHAnsi" w:cstheme="minorHAnsi"/>
                  <w:bCs/>
                  <w:iCs/>
                  <w:kern w:val="2"/>
                  <w:lang w:eastAsia="zh-TW"/>
                  <w:rPrChange w:id="484" w:author="呂紹葳" w:date="2024-08-09T15:01:00Z">
                    <w:rPr>
                      <w:rFonts w:ascii="PMingLiU" w:eastAsia="PMingLiU" w:hAnsi="PMingLiU"/>
                      <w:b/>
                      <w:bCs/>
                      <w:i/>
                      <w:iCs/>
                      <w:kern w:val="2"/>
                      <w:lang w:eastAsia="zh-TW"/>
                    </w:rPr>
                  </w:rPrChange>
                </w:rPr>
                <w:delText>39,632</w:delText>
              </w:r>
            </w:del>
          </w:p>
        </w:tc>
        <w:tc>
          <w:tcPr>
            <w:tcW w:w="310" w:type="pct"/>
            <w:gridSpan w:val="2"/>
            <w:tcBorders>
              <w:top w:val="single" w:sz="4" w:space="0" w:color="auto"/>
              <w:left w:val="single" w:sz="4" w:space="0" w:color="auto"/>
              <w:bottom w:val="single" w:sz="4" w:space="0" w:color="auto"/>
              <w:right w:val="single" w:sz="4" w:space="0" w:color="auto"/>
            </w:tcBorders>
            <w:vAlign w:val="center"/>
            <w:tcPrChange w:id="485" w:author="SungKwon Soh" w:date="2025-06-26T21:03:00Z" w16du:dateUtc="2025-06-26T12:03:00Z">
              <w:tcPr>
                <w:tcW w:w="309" w:type="pct"/>
                <w:gridSpan w:val="3"/>
                <w:tcBorders>
                  <w:top w:val="single" w:sz="4" w:space="0" w:color="auto"/>
                  <w:left w:val="single" w:sz="4" w:space="0" w:color="auto"/>
                  <w:bottom w:val="single" w:sz="4" w:space="0" w:color="auto"/>
                  <w:right w:val="single" w:sz="4" w:space="0" w:color="auto"/>
                </w:tcBorders>
              </w:tcPr>
            </w:tcPrChange>
          </w:tcPr>
          <w:p w14:paraId="638DF972" w14:textId="06951055" w:rsidR="008857C9" w:rsidRPr="00DC6634" w:rsidRDefault="008857C9" w:rsidP="008857C9">
            <w:pPr>
              <w:widowControl w:val="0"/>
              <w:jc w:val="right"/>
              <w:rPr>
                <w:rFonts w:asciiTheme="minorHAnsi" w:eastAsia="PMingLiU" w:hAnsiTheme="minorHAnsi" w:cstheme="minorHAnsi"/>
                <w:bCs/>
                <w:iCs/>
                <w:kern w:val="2"/>
                <w:lang w:eastAsia="zh-TW"/>
              </w:rPr>
            </w:pPr>
            <w:ins w:id="486" w:author="SungKwon Soh" w:date="2025-06-26T21:01:00Z" w16du:dateUtc="2025-06-26T12:01:00Z">
              <w:r>
                <w:rPr>
                  <w:rFonts w:asciiTheme="minorHAnsi" w:eastAsia="PMingLiU" w:hAnsiTheme="minorHAnsi" w:cstheme="minorHAnsi"/>
                  <w:bCs/>
                  <w:iCs/>
                  <w:kern w:val="2"/>
                  <w:lang w:eastAsia="zh-TW"/>
                </w:rPr>
                <w:t>1,036</w:t>
              </w:r>
            </w:ins>
          </w:p>
        </w:tc>
        <w:tc>
          <w:tcPr>
            <w:tcW w:w="309" w:type="pct"/>
            <w:tcBorders>
              <w:top w:val="single" w:sz="4" w:space="0" w:color="auto"/>
              <w:left w:val="single" w:sz="4" w:space="0" w:color="auto"/>
              <w:bottom w:val="single" w:sz="4" w:space="0" w:color="auto"/>
              <w:right w:val="single" w:sz="4" w:space="0" w:color="auto"/>
            </w:tcBorders>
            <w:vAlign w:val="center"/>
            <w:tcPrChange w:id="487" w:author="SungKwon Soh" w:date="2025-06-26T21:03:00Z" w16du:dateUtc="2025-06-26T12:03:00Z">
              <w:tcPr>
                <w:tcW w:w="309" w:type="pct"/>
                <w:gridSpan w:val="2"/>
                <w:tcBorders>
                  <w:top w:val="single" w:sz="4" w:space="0" w:color="auto"/>
                  <w:left w:val="single" w:sz="4" w:space="0" w:color="auto"/>
                  <w:bottom w:val="single" w:sz="4" w:space="0" w:color="auto"/>
                  <w:right w:val="single" w:sz="4" w:space="0" w:color="auto"/>
                </w:tcBorders>
              </w:tcPr>
            </w:tcPrChange>
          </w:tcPr>
          <w:p w14:paraId="58A776AF" w14:textId="5F660854" w:rsidR="008857C9" w:rsidRPr="00DC6634" w:rsidRDefault="008857C9" w:rsidP="008857C9">
            <w:pPr>
              <w:widowControl w:val="0"/>
              <w:jc w:val="right"/>
              <w:rPr>
                <w:rFonts w:asciiTheme="minorHAnsi" w:eastAsia="PMingLiU" w:hAnsiTheme="minorHAnsi" w:cstheme="minorHAnsi"/>
                <w:bCs/>
                <w:iCs/>
                <w:kern w:val="2"/>
                <w:lang w:eastAsia="zh-TW"/>
              </w:rPr>
            </w:pPr>
            <w:ins w:id="488" w:author="SungKwon Soh" w:date="2025-06-26T21:01:00Z" w16du:dateUtc="2025-06-26T12:01:00Z">
              <w:r>
                <w:rPr>
                  <w:rFonts w:asciiTheme="minorHAnsi" w:eastAsia="PMingLiU" w:hAnsiTheme="minorHAnsi" w:cstheme="minorHAnsi"/>
                  <w:bCs/>
                  <w:iCs/>
                  <w:kern w:val="2"/>
                  <w:lang w:eastAsia="zh-TW"/>
                </w:rPr>
                <w:t>428</w:t>
              </w:r>
            </w:ins>
          </w:p>
        </w:tc>
        <w:tc>
          <w:tcPr>
            <w:tcW w:w="309" w:type="pct"/>
            <w:tcBorders>
              <w:top w:val="single" w:sz="4" w:space="0" w:color="auto"/>
              <w:left w:val="single" w:sz="4" w:space="0" w:color="auto"/>
              <w:bottom w:val="single" w:sz="4" w:space="0" w:color="auto"/>
              <w:right w:val="single" w:sz="4" w:space="0" w:color="auto"/>
            </w:tcBorders>
            <w:vAlign w:val="center"/>
            <w:tcPrChange w:id="489" w:author="SungKwon Soh" w:date="2025-06-26T21:03:00Z" w16du:dateUtc="2025-06-26T12:03:00Z">
              <w:tcPr>
                <w:tcW w:w="312" w:type="pct"/>
                <w:gridSpan w:val="2"/>
                <w:tcBorders>
                  <w:top w:val="single" w:sz="4" w:space="0" w:color="auto"/>
                  <w:left w:val="single" w:sz="4" w:space="0" w:color="auto"/>
                  <w:bottom w:val="single" w:sz="4" w:space="0" w:color="auto"/>
                  <w:right w:val="single" w:sz="4" w:space="0" w:color="auto"/>
                </w:tcBorders>
              </w:tcPr>
            </w:tcPrChange>
          </w:tcPr>
          <w:p w14:paraId="2B810379" w14:textId="0AFDA2C6" w:rsidR="008857C9" w:rsidRPr="00DC6634" w:rsidRDefault="008857C9" w:rsidP="008857C9">
            <w:pPr>
              <w:widowControl w:val="0"/>
              <w:jc w:val="right"/>
              <w:rPr>
                <w:rFonts w:asciiTheme="minorHAnsi" w:eastAsia="PMingLiU" w:hAnsiTheme="minorHAnsi" w:cstheme="minorHAnsi"/>
                <w:bCs/>
                <w:iCs/>
                <w:kern w:val="2"/>
                <w:lang w:eastAsia="zh-TW"/>
              </w:rPr>
            </w:pPr>
            <w:ins w:id="490" w:author="SungKwon Soh" w:date="2025-06-26T21:01:00Z" w16du:dateUtc="2025-06-26T12:01:00Z">
              <w:r>
                <w:rPr>
                  <w:rFonts w:asciiTheme="minorHAnsi" w:eastAsia="PMingLiU" w:hAnsiTheme="minorHAnsi" w:cstheme="minorHAnsi"/>
                  <w:bCs/>
                  <w:iCs/>
                  <w:kern w:val="2"/>
                  <w:lang w:eastAsia="zh-TW"/>
                </w:rPr>
                <w:t>43,221</w:t>
              </w:r>
            </w:ins>
          </w:p>
        </w:tc>
      </w:tr>
      <w:tr w:rsidR="008857C9" w:rsidRPr="00DC6634" w14:paraId="3AC8E099" w14:textId="0F6F0204" w:rsidTr="008857C9">
        <w:trPr>
          <w:trHeight w:val="210"/>
        </w:trPr>
        <w:tc>
          <w:tcPr>
            <w:tcW w:w="377" w:type="pct"/>
            <w:vMerge/>
            <w:tcBorders>
              <w:left w:val="single" w:sz="4" w:space="0" w:color="auto"/>
              <w:bottom w:val="single" w:sz="4" w:space="0" w:color="auto"/>
              <w:right w:val="single" w:sz="4" w:space="0" w:color="auto"/>
            </w:tcBorders>
            <w:noWrap/>
            <w:vAlign w:val="center"/>
          </w:tcPr>
          <w:p w14:paraId="770A16B2" w14:textId="77777777" w:rsidR="008857C9" w:rsidRPr="00DC6634" w:rsidRDefault="008857C9" w:rsidP="008857C9">
            <w:pPr>
              <w:widowControl w:val="0"/>
              <w:adjustRightInd w:val="0"/>
              <w:snapToGrid w:val="0"/>
              <w:jc w:val="center"/>
              <w:rPr>
                <w:rFonts w:asciiTheme="minorHAnsi" w:eastAsia="MS Mincho" w:hAnsiTheme="minorHAnsi" w:cstheme="minorHAnsi"/>
                <w:bCs/>
                <w:kern w:val="2"/>
                <w:lang w:eastAsia="ko-KR"/>
              </w:rPr>
            </w:pPr>
          </w:p>
        </w:tc>
        <w:tc>
          <w:tcPr>
            <w:tcW w:w="472" w:type="pct"/>
            <w:vMerge/>
            <w:tcBorders>
              <w:left w:val="single" w:sz="4" w:space="0" w:color="auto"/>
              <w:bottom w:val="single" w:sz="4" w:space="0" w:color="auto"/>
              <w:right w:val="single" w:sz="4" w:space="0" w:color="auto"/>
            </w:tcBorders>
            <w:noWrap/>
            <w:vAlign w:val="center"/>
          </w:tcPr>
          <w:p w14:paraId="59159B5B"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CF5EA2C" w14:textId="149A52AF"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712553FA" w14:textId="77777777" w:rsidR="008857C9" w:rsidRPr="00DC6634" w:rsidRDefault="008857C9" w:rsidP="008857C9">
            <w:pPr>
              <w:widowControl w:val="0"/>
              <w:adjustRightInd w:val="0"/>
              <w:snapToGrid w:val="0"/>
              <w:jc w:val="right"/>
              <w:rPr>
                <w:rFonts w:asciiTheme="minorHAnsi" w:hAnsiTheme="minorHAnsi" w:cstheme="minorHAnsi"/>
                <w:b/>
                <w:bCs/>
                <w:i/>
                <w:iCs/>
                <w:color w:val="000000"/>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14:paraId="40138E4A"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14:paraId="49467916"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28639D94" w14:textId="425F8944" w:rsidR="008857C9" w:rsidRPr="00DC6634" w:rsidRDefault="008857C9" w:rsidP="008857C9">
            <w:pPr>
              <w:widowControl w:val="0"/>
              <w:adjustRightInd w:val="0"/>
              <w:snapToGrid w:val="0"/>
              <w:jc w:val="right"/>
              <w:rPr>
                <w:rFonts w:asciiTheme="minorHAnsi" w:hAnsiTheme="minorHAnsi" w:cstheme="minorHAnsi"/>
                <w:b/>
                <w:bCs/>
                <w:i/>
                <w:iCs/>
                <w:color w:val="000000"/>
              </w:rPr>
            </w:pPr>
            <w:ins w:id="491" w:author="SungKwon Soh" w:date="2025-06-26T21:00:00Z" w16du:dateUtc="2025-06-26T12:00:00Z">
              <w:r>
                <w:rPr>
                  <w:rFonts w:asciiTheme="minorHAnsi" w:hAnsiTheme="minorHAnsi" w:cstheme="minorHAnsi"/>
                  <w:b/>
                  <w:bCs/>
                  <w:i/>
                  <w:iCs/>
                  <w:color w:val="000000"/>
                </w:rPr>
                <w:t>1,108</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14:paraId="10A0F94E"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14:paraId="0A88E434"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bottom w:val="single" w:sz="4" w:space="0" w:color="auto"/>
              <w:right w:val="single" w:sz="4" w:space="0" w:color="auto"/>
            </w:tcBorders>
            <w:shd w:val="clear" w:color="auto" w:fill="D9E2F3" w:themeFill="accent1" w:themeFillTint="33"/>
            <w:vAlign w:val="bottom"/>
          </w:tcPr>
          <w:p w14:paraId="40A76194" w14:textId="21F94535" w:rsidR="008857C9" w:rsidRPr="00DC6634" w:rsidRDefault="008857C9" w:rsidP="008857C9">
            <w:pPr>
              <w:widowControl w:val="0"/>
              <w:jc w:val="right"/>
              <w:rPr>
                <w:rFonts w:asciiTheme="minorHAnsi" w:eastAsia="MS Mincho" w:hAnsiTheme="minorHAnsi" w:cstheme="minorHAnsi"/>
                <w:b/>
                <w:bCs/>
                <w:i/>
                <w:iCs/>
                <w:kern w:val="2"/>
                <w:lang w:eastAsia="ja-JP"/>
              </w:rPr>
            </w:pPr>
            <w:ins w:id="492" w:author="SungKwon Soh" w:date="2025-06-26T21:00:00Z" w16du:dateUtc="2025-06-26T12:00:00Z">
              <w:r>
                <w:rPr>
                  <w:rFonts w:asciiTheme="minorHAnsi" w:eastAsia="MS Mincho" w:hAnsiTheme="minorHAnsi" w:cstheme="minorHAnsi"/>
                  <w:b/>
                  <w:bCs/>
                  <w:i/>
                  <w:iCs/>
                  <w:kern w:val="2"/>
                  <w:lang w:eastAsia="ja-JP"/>
                </w:rPr>
                <w:t>1,564</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70573791"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5CFB967B"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0AD0AC0" w14:textId="7059BA37" w:rsidR="008857C9" w:rsidRPr="00DC6634" w:rsidRDefault="008857C9" w:rsidP="008857C9">
            <w:pPr>
              <w:widowControl w:val="0"/>
              <w:jc w:val="right"/>
              <w:rPr>
                <w:rFonts w:asciiTheme="minorHAnsi" w:eastAsia="MS Mincho" w:hAnsiTheme="minorHAnsi" w:cstheme="minorHAnsi"/>
                <w:b/>
                <w:bCs/>
                <w:i/>
                <w:iCs/>
                <w:kern w:val="2"/>
                <w:lang w:eastAsia="ja-JP"/>
              </w:rPr>
            </w:pPr>
            <w:ins w:id="493" w:author="SungKwon Soh" w:date="2025-06-26T21:01:00Z" w16du:dateUtc="2025-06-26T12:01:00Z">
              <w:r>
                <w:rPr>
                  <w:rFonts w:asciiTheme="minorHAnsi" w:eastAsia="MS Mincho" w:hAnsiTheme="minorHAnsi" w:cstheme="minorHAnsi"/>
                  <w:b/>
                  <w:bCs/>
                  <w:i/>
                  <w:iCs/>
                  <w:kern w:val="2"/>
                  <w:lang w:eastAsia="ja-JP"/>
                </w:rPr>
                <w:t>1,303</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9824389"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565CC2B"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r>
      <w:tr w:rsidR="008857C9" w:rsidRPr="00DC6634" w14:paraId="7419112B" w14:textId="7D564896" w:rsidTr="008857C9">
        <w:trPr>
          <w:trHeight w:val="210"/>
        </w:trPr>
        <w:tc>
          <w:tcPr>
            <w:tcW w:w="377" w:type="pct"/>
            <w:vMerge w:val="restart"/>
            <w:tcBorders>
              <w:top w:val="single" w:sz="4" w:space="0" w:color="auto"/>
              <w:left w:val="single" w:sz="4" w:space="0" w:color="auto"/>
              <w:right w:val="single" w:sz="4" w:space="0" w:color="auto"/>
            </w:tcBorders>
            <w:noWrap/>
            <w:vAlign w:val="center"/>
          </w:tcPr>
          <w:p w14:paraId="23EC4E6B" w14:textId="5FBD3AF6"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bCs/>
                <w:kern w:val="2"/>
                <w:lang w:eastAsia="ko-KR"/>
              </w:rPr>
              <w:lastRenderedPageBreak/>
              <w:t>USA</w:t>
            </w:r>
          </w:p>
        </w:tc>
        <w:tc>
          <w:tcPr>
            <w:tcW w:w="472" w:type="pct"/>
            <w:vMerge w:val="restart"/>
            <w:tcBorders>
              <w:top w:val="single" w:sz="4" w:space="0" w:color="auto"/>
              <w:left w:val="single" w:sz="4" w:space="0" w:color="auto"/>
              <w:right w:val="single" w:sz="4" w:space="0" w:color="auto"/>
            </w:tcBorders>
            <w:vAlign w:val="center"/>
          </w:tcPr>
          <w:p w14:paraId="200CB27C" w14:textId="42EC0366"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hAnsiTheme="minorHAnsi" w:cstheme="minorHAnsi"/>
                <w:shd w:val="clear" w:color="auto" w:fill="FFFFFF"/>
              </w:rPr>
              <w:t>Convention Area</w:t>
            </w:r>
          </w:p>
        </w:tc>
        <w:tc>
          <w:tcPr>
            <w:tcW w:w="440" w:type="pct"/>
            <w:tcBorders>
              <w:top w:val="single" w:sz="4" w:space="0" w:color="auto"/>
              <w:left w:val="single" w:sz="4" w:space="0" w:color="auto"/>
              <w:bottom w:val="single" w:sz="4" w:space="0" w:color="auto"/>
              <w:right w:val="single" w:sz="4" w:space="0" w:color="auto"/>
            </w:tcBorders>
            <w:noWrap/>
            <w:vAlign w:val="center"/>
          </w:tcPr>
          <w:p w14:paraId="222805C8" w14:textId="488D2151"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Handline</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729A9D" w14:textId="3C84A8BF"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4</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A27022"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1B4AA95"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6258F93B" w14:textId="5BCDB4CC"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w:t>
            </w:r>
          </w:p>
        </w:tc>
        <w:tc>
          <w:tcPr>
            <w:tcW w:w="309" w:type="pct"/>
            <w:tcBorders>
              <w:top w:val="single" w:sz="4" w:space="0" w:color="auto"/>
              <w:left w:val="single" w:sz="4" w:space="0" w:color="auto"/>
              <w:bottom w:val="single" w:sz="4" w:space="0" w:color="auto"/>
              <w:right w:val="single" w:sz="4" w:space="0" w:color="auto"/>
            </w:tcBorders>
            <w:noWrap/>
            <w:vAlign w:val="center"/>
          </w:tcPr>
          <w:p w14:paraId="0A5E3543"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noWrap/>
            <w:vAlign w:val="center"/>
          </w:tcPr>
          <w:p w14:paraId="5B2E033C"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0F3F01F8" w14:textId="21C2E93C" w:rsidR="008857C9" w:rsidRPr="00DC6634" w:rsidRDefault="008857C9" w:rsidP="008857C9">
            <w:pPr>
              <w:widowControl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w:t>
            </w:r>
          </w:p>
        </w:tc>
        <w:tc>
          <w:tcPr>
            <w:tcW w:w="309" w:type="pct"/>
            <w:tcBorders>
              <w:top w:val="single" w:sz="4" w:space="0" w:color="auto"/>
              <w:left w:val="single" w:sz="4" w:space="0" w:color="auto"/>
              <w:bottom w:val="single" w:sz="4" w:space="0" w:color="auto"/>
              <w:right w:val="single" w:sz="4" w:space="0" w:color="auto"/>
            </w:tcBorders>
            <w:vAlign w:val="center"/>
          </w:tcPr>
          <w:p w14:paraId="7F3B5384"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21FFF9A6"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vAlign w:val="center"/>
          </w:tcPr>
          <w:p w14:paraId="722BA0D2" w14:textId="4D12D893" w:rsidR="008857C9" w:rsidRPr="00DC6634" w:rsidRDefault="008857C9" w:rsidP="008857C9">
            <w:pPr>
              <w:widowControl w:val="0"/>
              <w:jc w:val="right"/>
              <w:rPr>
                <w:rFonts w:asciiTheme="minorHAnsi" w:eastAsia="MS Mincho" w:hAnsiTheme="minorHAnsi" w:cstheme="minorHAnsi"/>
                <w:kern w:val="2"/>
                <w:lang w:eastAsia="ja-JP"/>
              </w:rPr>
            </w:pPr>
            <w:ins w:id="494" w:author="Emily Reynolds" w:date="2025-05-01T15:48:00Z">
              <w:r>
                <w:rPr>
                  <w:rFonts w:asciiTheme="minorHAnsi" w:eastAsia="MS Mincho" w:hAnsiTheme="minorHAnsi" w:cstheme="minorHAnsi"/>
                  <w:kern w:val="2"/>
                  <w:lang w:eastAsia="ja-JP"/>
                </w:rPr>
                <w:t>1</w:t>
              </w:r>
            </w:ins>
          </w:p>
        </w:tc>
        <w:tc>
          <w:tcPr>
            <w:tcW w:w="309" w:type="pct"/>
            <w:tcBorders>
              <w:top w:val="single" w:sz="4" w:space="0" w:color="auto"/>
              <w:left w:val="single" w:sz="4" w:space="0" w:color="auto"/>
              <w:bottom w:val="single" w:sz="4" w:space="0" w:color="auto"/>
              <w:right w:val="single" w:sz="4" w:space="0" w:color="auto"/>
            </w:tcBorders>
            <w:vAlign w:val="center"/>
          </w:tcPr>
          <w:p w14:paraId="0EC57BB9"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49281D2E"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2135D444" w14:textId="22F457A9" w:rsidTr="008857C9">
        <w:trPr>
          <w:trHeight w:val="210"/>
        </w:trPr>
        <w:tc>
          <w:tcPr>
            <w:tcW w:w="377" w:type="pct"/>
            <w:vMerge/>
            <w:tcBorders>
              <w:left w:val="single" w:sz="4" w:space="0" w:color="auto"/>
              <w:right w:val="single" w:sz="4" w:space="0" w:color="auto"/>
            </w:tcBorders>
            <w:noWrap/>
            <w:vAlign w:val="center"/>
          </w:tcPr>
          <w:p w14:paraId="40535D69" w14:textId="5447C0D3"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2CFE6DD0" w14:textId="4975AFF4"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noWrap/>
            <w:vAlign w:val="center"/>
          </w:tcPr>
          <w:p w14:paraId="37C77DF6" w14:textId="6A5564C2"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American Samoa Longline</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380A96" w14:textId="2E71F0BA"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10</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FFB1846"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EDF11F7"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3552D251" w14:textId="7D9DD963"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26</w:t>
            </w:r>
          </w:p>
        </w:tc>
        <w:tc>
          <w:tcPr>
            <w:tcW w:w="309" w:type="pct"/>
            <w:tcBorders>
              <w:top w:val="single" w:sz="4" w:space="0" w:color="auto"/>
              <w:left w:val="single" w:sz="4" w:space="0" w:color="auto"/>
              <w:bottom w:val="single" w:sz="4" w:space="0" w:color="auto"/>
              <w:right w:val="single" w:sz="4" w:space="0" w:color="auto"/>
            </w:tcBorders>
            <w:noWrap/>
            <w:vAlign w:val="center"/>
          </w:tcPr>
          <w:p w14:paraId="455B2C97"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noWrap/>
            <w:vAlign w:val="center"/>
          </w:tcPr>
          <w:p w14:paraId="55CA7B6A"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53ED7430" w14:textId="4D7A6CD3" w:rsidR="008857C9" w:rsidRPr="00DC6634" w:rsidRDefault="008857C9" w:rsidP="008857C9">
            <w:pPr>
              <w:widowControl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15</w:t>
            </w:r>
          </w:p>
        </w:tc>
        <w:tc>
          <w:tcPr>
            <w:tcW w:w="309" w:type="pct"/>
            <w:tcBorders>
              <w:top w:val="single" w:sz="4" w:space="0" w:color="auto"/>
              <w:left w:val="single" w:sz="4" w:space="0" w:color="auto"/>
              <w:bottom w:val="single" w:sz="4" w:space="0" w:color="auto"/>
              <w:right w:val="single" w:sz="4" w:space="0" w:color="auto"/>
            </w:tcBorders>
            <w:vAlign w:val="center"/>
          </w:tcPr>
          <w:p w14:paraId="578F37BE"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2C5A59DA"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vAlign w:val="center"/>
          </w:tcPr>
          <w:p w14:paraId="12D3C218" w14:textId="670B5724" w:rsidR="008857C9" w:rsidRPr="00DC6634" w:rsidRDefault="008857C9" w:rsidP="008857C9">
            <w:pPr>
              <w:widowControl w:val="0"/>
              <w:jc w:val="right"/>
              <w:rPr>
                <w:rFonts w:asciiTheme="minorHAnsi" w:eastAsia="MS Mincho" w:hAnsiTheme="minorHAnsi" w:cstheme="minorHAnsi"/>
                <w:kern w:val="2"/>
                <w:lang w:eastAsia="ja-JP"/>
              </w:rPr>
            </w:pPr>
            <w:ins w:id="495" w:author="Emily Reynolds" w:date="2025-05-01T15:48:00Z">
              <w:r>
                <w:rPr>
                  <w:rFonts w:asciiTheme="minorHAnsi" w:eastAsia="MS Mincho" w:hAnsiTheme="minorHAnsi" w:cstheme="minorHAnsi"/>
                  <w:kern w:val="2"/>
                  <w:lang w:eastAsia="ja-JP"/>
                </w:rPr>
                <w:t>64</w:t>
              </w:r>
            </w:ins>
          </w:p>
        </w:tc>
        <w:tc>
          <w:tcPr>
            <w:tcW w:w="309" w:type="pct"/>
            <w:tcBorders>
              <w:top w:val="single" w:sz="4" w:space="0" w:color="auto"/>
              <w:left w:val="single" w:sz="4" w:space="0" w:color="auto"/>
              <w:bottom w:val="single" w:sz="4" w:space="0" w:color="auto"/>
              <w:right w:val="single" w:sz="4" w:space="0" w:color="auto"/>
            </w:tcBorders>
            <w:vAlign w:val="center"/>
          </w:tcPr>
          <w:p w14:paraId="60C9C212"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372724F3"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6654B44C" w14:textId="73C15424" w:rsidTr="008857C9">
        <w:trPr>
          <w:trHeight w:val="210"/>
        </w:trPr>
        <w:tc>
          <w:tcPr>
            <w:tcW w:w="377" w:type="pct"/>
            <w:vMerge/>
            <w:tcBorders>
              <w:left w:val="single" w:sz="4" w:space="0" w:color="auto"/>
              <w:right w:val="single" w:sz="4" w:space="0" w:color="auto"/>
            </w:tcBorders>
            <w:noWrap/>
            <w:vAlign w:val="center"/>
          </w:tcPr>
          <w:p w14:paraId="1DDF3811"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599E895C" w14:textId="59F16C93"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noWrap/>
            <w:vAlign w:val="center"/>
          </w:tcPr>
          <w:p w14:paraId="3208662A" w14:textId="1DE580A4"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US Longline</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4427A3" w14:textId="76A512DA"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1,182</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CB14B8A" w14:textId="3C501FF0"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164</w:t>
            </w:r>
            <w:r w:rsidRPr="00DC6634">
              <w:rPr>
                <w:rStyle w:val="FootnoteReference"/>
                <w:rFonts w:asciiTheme="minorHAnsi" w:eastAsia="MS Mincho" w:hAnsiTheme="minorHAnsi" w:cstheme="minorHAnsi"/>
                <w:kern w:val="2"/>
                <w:lang w:eastAsia="ja-JP"/>
              </w:rPr>
              <w:footnoteReference w:id="6"/>
            </w: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ABD73C"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33967E0E" w14:textId="2BA99EA8"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735</w:t>
            </w:r>
          </w:p>
        </w:tc>
        <w:tc>
          <w:tcPr>
            <w:tcW w:w="309" w:type="pct"/>
            <w:tcBorders>
              <w:top w:val="single" w:sz="4" w:space="0" w:color="auto"/>
              <w:left w:val="single" w:sz="4" w:space="0" w:color="auto"/>
              <w:bottom w:val="single" w:sz="4" w:space="0" w:color="auto"/>
              <w:right w:val="single" w:sz="4" w:space="0" w:color="auto"/>
            </w:tcBorders>
            <w:noWrap/>
            <w:vAlign w:val="center"/>
          </w:tcPr>
          <w:p w14:paraId="2F6EBC39" w14:textId="253857E4"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142</w:t>
            </w:r>
          </w:p>
        </w:tc>
        <w:tc>
          <w:tcPr>
            <w:tcW w:w="310" w:type="pct"/>
            <w:tcBorders>
              <w:top w:val="single" w:sz="4" w:space="0" w:color="auto"/>
              <w:left w:val="single" w:sz="4" w:space="0" w:color="auto"/>
              <w:bottom w:val="single" w:sz="4" w:space="0" w:color="auto"/>
              <w:right w:val="single" w:sz="4" w:space="0" w:color="auto"/>
            </w:tcBorders>
            <w:noWrap/>
            <w:vAlign w:val="center"/>
          </w:tcPr>
          <w:p w14:paraId="4637A814"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6037EB25" w14:textId="6CADC62C" w:rsidR="008857C9" w:rsidRPr="00DC6634" w:rsidRDefault="008857C9" w:rsidP="008857C9">
            <w:pPr>
              <w:widowControl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748</w:t>
            </w:r>
          </w:p>
        </w:tc>
        <w:tc>
          <w:tcPr>
            <w:tcW w:w="309" w:type="pct"/>
            <w:tcBorders>
              <w:top w:val="single" w:sz="4" w:space="0" w:color="auto"/>
              <w:left w:val="single" w:sz="4" w:space="0" w:color="auto"/>
              <w:bottom w:val="single" w:sz="4" w:space="0" w:color="auto"/>
              <w:right w:val="single" w:sz="4" w:space="0" w:color="auto"/>
            </w:tcBorders>
            <w:vAlign w:val="center"/>
          </w:tcPr>
          <w:p w14:paraId="5C44C926" w14:textId="619878EC" w:rsidR="008857C9" w:rsidRPr="00DC6634" w:rsidRDefault="008857C9" w:rsidP="008857C9">
            <w:pPr>
              <w:widowControl w:val="0"/>
              <w:jc w:val="right"/>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145</w:t>
            </w:r>
          </w:p>
        </w:tc>
        <w:tc>
          <w:tcPr>
            <w:tcW w:w="309" w:type="pct"/>
            <w:tcBorders>
              <w:top w:val="single" w:sz="4" w:space="0" w:color="auto"/>
              <w:left w:val="single" w:sz="4" w:space="0" w:color="auto"/>
              <w:bottom w:val="single" w:sz="4" w:space="0" w:color="auto"/>
              <w:right w:val="single" w:sz="4" w:space="0" w:color="auto"/>
            </w:tcBorders>
            <w:vAlign w:val="center"/>
          </w:tcPr>
          <w:p w14:paraId="55E5A76C"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vAlign w:val="center"/>
          </w:tcPr>
          <w:p w14:paraId="5AC5EF6C" w14:textId="391AF4D1" w:rsidR="008857C9" w:rsidRPr="00DC6634" w:rsidRDefault="008857C9" w:rsidP="008857C9">
            <w:pPr>
              <w:widowControl w:val="0"/>
              <w:jc w:val="right"/>
              <w:rPr>
                <w:rFonts w:asciiTheme="minorHAnsi" w:eastAsia="MS Mincho" w:hAnsiTheme="minorHAnsi" w:cstheme="minorHAnsi"/>
                <w:kern w:val="2"/>
                <w:lang w:eastAsia="ja-JP"/>
              </w:rPr>
            </w:pPr>
            <w:ins w:id="496" w:author="Emily Reynolds" w:date="2025-05-01T15:48:00Z">
              <w:r>
                <w:rPr>
                  <w:rFonts w:asciiTheme="minorHAnsi" w:eastAsia="MS Mincho" w:hAnsiTheme="minorHAnsi" w:cstheme="minorHAnsi"/>
                  <w:kern w:val="2"/>
                  <w:lang w:eastAsia="ja-JP"/>
                </w:rPr>
                <w:t>821</w:t>
              </w:r>
            </w:ins>
          </w:p>
        </w:tc>
        <w:tc>
          <w:tcPr>
            <w:tcW w:w="309" w:type="pct"/>
            <w:tcBorders>
              <w:top w:val="single" w:sz="4" w:space="0" w:color="auto"/>
              <w:left w:val="single" w:sz="4" w:space="0" w:color="auto"/>
              <w:bottom w:val="single" w:sz="4" w:space="0" w:color="auto"/>
              <w:right w:val="single" w:sz="4" w:space="0" w:color="auto"/>
            </w:tcBorders>
            <w:vAlign w:val="center"/>
          </w:tcPr>
          <w:p w14:paraId="767EF64C" w14:textId="5A2ECF9D" w:rsidR="008857C9" w:rsidRPr="00DC6634" w:rsidRDefault="008857C9" w:rsidP="008857C9">
            <w:pPr>
              <w:widowControl w:val="0"/>
              <w:jc w:val="right"/>
              <w:rPr>
                <w:rFonts w:asciiTheme="minorHAnsi" w:eastAsia="MS Mincho" w:hAnsiTheme="minorHAnsi" w:cstheme="minorHAnsi"/>
                <w:kern w:val="2"/>
                <w:lang w:eastAsia="ja-JP"/>
              </w:rPr>
            </w:pPr>
            <w:ins w:id="497" w:author="Emily Reynolds" w:date="2025-05-01T15:48:00Z">
              <w:r>
                <w:rPr>
                  <w:rFonts w:asciiTheme="minorHAnsi" w:eastAsia="MS Mincho" w:hAnsiTheme="minorHAnsi" w:cstheme="minorHAnsi"/>
                  <w:kern w:val="2"/>
                  <w:lang w:eastAsia="ja-JP"/>
                </w:rPr>
                <w:t>144</w:t>
              </w:r>
            </w:ins>
          </w:p>
        </w:tc>
        <w:tc>
          <w:tcPr>
            <w:tcW w:w="309" w:type="pct"/>
            <w:tcBorders>
              <w:top w:val="single" w:sz="4" w:space="0" w:color="auto"/>
              <w:left w:val="single" w:sz="4" w:space="0" w:color="auto"/>
              <w:bottom w:val="single" w:sz="4" w:space="0" w:color="auto"/>
              <w:right w:val="single" w:sz="4" w:space="0" w:color="auto"/>
            </w:tcBorders>
          </w:tcPr>
          <w:p w14:paraId="7FBBA94E" w14:textId="77777777" w:rsidR="008857C9" w:rsidRPr="00DC6634" w:rsidRDefault="008857C9" w:rsidP="008857C9">
            <w:pPr>
              <w:widowControl w:val="0"/>
              <w:jc w:val="right"/>
              <w:rPr>
                <w:rFonts w:asciiTheme="minorHAnsi" w:eastAsia="MS Mincho" w:hAnsiTheme="minorHAnsi" w:cstheme="minorHAnsi"/>
                <w:kern w:val="2"/>
                <w:lang w:eastAsia="ja-JP"/>
              </w:rPr>
            </w:pPr>
          </w:p>
        </w:tc>
      </w:tr>
      <w:tr w:rsidR="008857C9" w:rsidRPr="00DC6634" w14:paraId="2123FD9C" w14:textId="5D5B2486" w:rsidTr="008857C9">
        <w:trPr>
          <w:trHeight w:val="210"/>
        </w:trPr>
        <w:tc>
          <w:tcPr>
            <w:tcW w:w="377" w:type="pct"/>
            <w:vMerge/>
            <w:tcBorders>
              <w:left w:val="single" w:sz="4" w:space="0" w:color="auto"/>
              <w:right w:val="single" w:sz="4" w:space="0" w:color="auto"/>
            </w:tcBorders>
            <w:noWrap/>
            <w:vAlign w:val="center"/>
          </w:tcPr>
          <w:p w14:paraId="3AB4FE44"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bottom w:val="single" w:sz="4" w:space="0" w:color="auto"/>
              <w:right w:val="single" w:sz="4" w:space="0" w:color="auto"/>
            </w:tcBorders>
            <w:vAlign w:val="center"/>
          </w:tcPr>
          <w:p w14:paraId="24124E78" w14:textId="1BB99C7C"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D5921EA" w14:textId="453347FD"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7036C" w14:textId="39F5BBCC"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1,196</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3CB11FC"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07DE2E4"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2822444" w14:textId="7D909CE4"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762</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5B6303A"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2964EDA6"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D9E2F3" w:themeFill="accent1" w:themeFillTint="33"/>
            <w:vAlign w:val="center"/>
          </w:tcPr>
          <w:p w14:paraId="1FFDC536" w14:textId="3163E827"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764</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5835C2A"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B73B642"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C950705" w14:textId="50DFA422" w:rsidR="008857C9" w:rsidRPr="00DC6634" w:rsidRDefault="008857C9" w:rsidP="008857C9">
            <w:pPr>
              <w:widowControl w:val="0"/>
              <w:jc w:val="right"/>
              <w:rPr>
                <w:rFonts w:asciiTheme="minorHAnsi" w:eastAsia="MS Mincho" w:hAnsiTheme="minorHAnsi" w:cstheme="minorHAnsi"/>
                <w:i/>
                <w:iCs/>
                <w:kern w:val="2"/>
                <w:lang w:eastAsia="ja-JP"/>
              </w:rPr>
            </w:pPr>
            <w:ins w:id="498" w:author="Emily Reynolds" w:date="2025-05-01T15:51:00Z">
              <w:r w:rsidRPr="00EC555A">
                <w:rPr>
                  <w:rFonts w:asciiTheme="minorHAnsi" w:eastAsia="MS Mincho" w:hAnsiTheme="minorHAnsi" w:cstheme="minorHAnsi"/>
                  <w:b/>
                  <w:bCs/>
                  <w:i/>
                  <w:iCs/>
                  <w:kern w:val="2"/>
                  <w:lang w:eastAsia="ja-JP"/>
                </w:rPr>
                <w:t>886</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C3AF23A"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C6B89BE"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7EF6C93B" w14:textId="148FFC5E" w:rsidTr="008857C9">
        <w:trPr>
          <w:trHeight w:val="210"/>
        </w:trPr>
        <w:tc>
          <w:tcPr>
            <w:tcW w:w="377" w:type="pct"/>
            <w:vMerge/>
            <w:tcBorders>
              <w:left w:val="single" w:sz="4" w:space="0" w:color="auto"/>
              <w:right w:val="single" w:sz="4" w:space="0" w:color="auto"/>
            </w:tcBorders>
            <w:noWrap/>
            <w:vAlign w:val="center"/>
          </w:tcPr>
          <w:p w14:paraId="7E52DEB8"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val="restart"/>
            <w:tcBorders>
              <w:left w:val="single" w:sz="4" w:space="0" w:color="auto"/>
              <w:right w:val="single" w:sz="4" w:space="0" w:color="auto"/>
            </w:tcBorders>
            <w:vAlign w:val="center"/>
          </w:tcPr>
          <w:p w14:paraId="4C3736E0" w14:textId="2F0292A9" w:rsidR="008857C9" w:rsidRPr="00DC6634" w:rsidRDefault="008857C9" w:rsidP="008857C9">
            <w:pPr>
              <w:widowControl w:val="0"/>
              <w:adjustRightInd w:val="0"/>
              <w:snapToGrid w:val="0"/>
              <w:jc w:val="center"/>
              <w:rPr>
                <w:rFonts w:asciiTheme="minorHAnsi" w:eastAsiaTheme="minorEastAsia" w:hAnsiTheme="minorHAnsi" w:cstheme="minorHAnsi"/>
                <w:kern w:val="2"/>
                <w:lang w:eastAsia="ko-KR"/>
              </w:rPr>
            </w:pPr>
            <w:r w:rsidRPr="00DC6634">
              <w:rPr>
                <w:rFonts w:asciiTheme="minorHAnsi" w:eastAsiaTheme="minorEastAsia" w:hAnsiTheme="minorHAnsi" w:cstheme="minorHAnsi"/>
                <w:kern w:val="2"/>
                <w:lang w:eastAsia="ko-KR"/>
              </w:rPr>
              <w:t>Pacific</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410DDB" w14:textId="63697745"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Gillnet</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3BD8CA2"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90947"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75CE40"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A69C926" w14:textId="6C64357B"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29</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569F7A" w14:textId="5B64B129"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kern w:val="2"/>
                <w:lang w:eastAsia="ja-JP"/>
              </w:rPr>
              <w:t>7</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310202"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4026D5C7" w14:textId="40ED46F0"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37</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2CE3FEF9" w14:textId="69C7453E"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1B95B77"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vAlign w:val="center"/>
          </w:tcPr>
          <w:p w14:paraId="72D15A6B" w14:textId="2EA88DFC" w:rsidR="008857C9" w:rsidRPr="00DC6634" w:rsidRDefault="008857C9" w:rsidP="008857C9">
            <w:pPr>
              <w:widowControl w:val="0"/>
              <w:jc w:val="right"/>
              <w:rPr>
                <w:rFonts w:asciiTheme="minorHAnsi" w:eastAsia="MS Mincho" w:hAnsiTheme="minorHAnsi" w:cstheme="minorHAnsi"/>
                <w:i/>
                <w:iCs/>
                <w:kern w:val="2"/>
                <w:lang w:eastAsia="ja-JP"/>
              </w:rPr>
            </w:pPr>
            <w:ins w:id="499" w:author="Emily Reynolds" w:date="2025-05-01T15:48:00Z">
              <w:r>
                <w:rPr>
                  <w:rFonts w:asciiTheme="minorHAnsi" w:eastAsia="MS Mincho" w:hAnsiTheme="minorHAnsi" w:cstheme="minorHAnsi"/>
                  <w:kern w:val="2"/>
                  <w:lang w:eastAsia="ja-JP"/>
                </w:rPr>
                <w:t>1</w:t>
              </w:r>
            </w:ins>
          </w:p>
        </w:tc>
        <w:tc>
          <w:tcPr>
            <w:tcW w:w="309" w:type="pct"/>
            <w:tcBorders>
              <w:top w:val="single" w:sz="4" w:space="0" w:color="auto"/>
              <w:left w:val="single" w:sz="4" w:space="0" w:color="auto"/>
              <w:bottom w:val="single" w:sz="4" w:space="0" w:color="auto"/>
              <w:right w:val="single" w:sz="4" w:space="0" w:color="auto"/>
            </w:tcBorders>
            <w:vAlign w:val="center"/>
          </w:tcPr>
          <w:p w14:paraId="6486A485"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1C6260A7"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66F63375" w14:textId="0522B473" w:rsidTr="008857C9">
        <w:trPr>
          <w:trHeight w:val="210"/>
        </w:trPr>
        <w:tc>
          <w:tcPr>
            <w:tcW w:w="377" w:type="pct"/>
            <w:vMerge/>
            <w:tcBorders>
              <w:left w:val="single" w:sz="4" w:space="0" w:color="auto"/>
              <w:right w:val="single" w:sz="4" w:space="0" w:color="auto"/>
            </w:tcBorders>
            <w:noWrap/>
            <w:vAlign w:val="center"/>
          </w:tcPr>
          <w:p w14:paraId="5C92D6F1"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084CB4CB"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C0900A" w14:textId="1CB8567C"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Handline</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3627D43"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6C64F0"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68FD64"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B145037" w14:textId="68D1EF90"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1</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561EFB"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EF4439"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2D190BA9" w14:textId="58E0680A"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1</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4E11AC7"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ACD099A" w14:textId="2E97FE2E" w:rsidR="008857C9" w:rsidRPr="00DC6634" w:rsidRDefault="008857C9" w:rsidP="008857C9">
            <w:pPr>
              <w:widowControl w:val="0"/>
              <w:jc w:val="right"/>
              <w:rPr>
                <w:rFonts w:asciiTheme="minorHAnsi" w:eastAsia="MS Mincho" w:hAnsiTheme="minorHAnsi" w:cstheme="minorHAnsi"/>
                <w:i/>
                <w:iCs/>
                <w:kern w:val="2"/>
                <w:lang w:eastAsia="ja-JP"/>
              </w:rPr>
            </w:pPr>
            <w:ins w:id="500" w:author="Emily Reynolds" w:date="2025-05-01T15:50:00Z">
              <w:r>
                <w:rPr>
                  <w:rFonts w:asciiTheme="minorHAnsi" w:eastAsia="MS Mincho" w:hAnsiTheme="minorHAnsi" w:cstheme="minorHAnsi"/>
                  <w:kern w:val="2"/>
                  <w:lang w:eastAsia="ja-JP"/>
                </w:rPr>
                <w:t>1</w:t>
              </w:r>
            </w:ins>
          </w:p>
        </w:tc>
        <w:tc>
          <w:tcPr>
            <w:tcW w:w="310" w:type="pct"/>
            <w:gridSpan w:val="2"/>
            <w:tcBorders>
              <w:top w:val="single" w:sz="4" w:space="0" w:color="auto"/>
              <w:left w:val="single" w:sz="4" w:space="0" w:color="auto"/>
              <w:bottom w:val="single" w:sz="4" w:space="0" w:color="auto"/>
              <w:right w:val="single" w:sz="4" w:space="0" w:color="auto"/>
            </w:tcBorders>
            <w:vAlign w:val="center"/>
          </w:tcPr>
          <w:p w14:paraId="1F7141B9"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56F3148C"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46681D7E"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2A46B4FB" w14:textId="2340546D" w:rsidTr="008857C9">
        <w:trPr>
          <w:trHeight w:val="210"/>
        </w:trPr>
        <w:tc>
          <w:tcPr>
            <w:tcW w:w="377" w:type="pct"/>
            <w:vMerge/>
            <w:tcBorders>
              <w:left w:val="single" w:sz="4" w:space="0" w:color="auto"/>
              <w:right w:val="single" w:sz="4" w:space="0" w:color="auto"/>
            </w:tcBorders>
            <w:noWrap/>
            <w:vAlign w:val="center"/>
          </w:tcPr>
          <w:p w14:paraId="0E20F988"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22118AB5"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3135B" w14:textId="340423B9"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Harpoon</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F0A361F"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AEF3F"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490F44"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0F90B56" w14:textId="3A14D10C"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32</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34A168" w14:textId="4BA48EB4"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kern w:val="2"/>
                <w:lang w:eastAsia="ja-JP"/>
              </w:rPr>
              <w:t>17</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20F158"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65D784D3" w14:textId="030364F6"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36</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80F73E9" w14:textId="3444F57A"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17</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23DE82A5" w14:textId="17FEE8D4" w:rsidR="008857C9" w:rsidRPr="00DC6634" w:rsidRDefault="008857C9" w:rsidP="008857C9">
            <w:pPr>
              <w:widowControl w:val="0"/>
              <w:jc w:val="right"/>
              <w:rPr>
                <w:rFonts w:asciiTheme="minorHAnsi" w:eastAsia="MS Mincho" w:hAnsiTheme="minorHAnsi" w:cstheme="minorHAnsi"/>
                <w:i/>
                <w:iCs/>
                <w:kern w:val="2"/>
                <w:lang w:eastAsia="ja-JP"/>
              </w:rPr>
            </w:pPr>
            <w:ins w:id="501" w:author="Emily Reynolds" w:date="2025-05-01T15:50:00Z">
              <w:r>
                <w:rPr>
                  <w:rFonts w:asciiTheme="minorHAnsi" w:eastAsia="MS Mincho" w:hAnsiTheme="minorHAnsi" w:cstheme="minorHAnsi"/>
                  <w:kern w:val="2"/>
                  <w:lang w:eastAsia="ja-JP"/>
                </w:rPr>
                <w:t>19</w:t>
              </w:r>
            </w:ins>
          </w:p>
        </w:tc>
        <w:tc>
          <w:tcPr>
            <w:tcW w:w="310" w:type="pct"/>
            <w:gridSpan w:val="2"/>
            <w:tcBorders>
              <w:top w:val="single" w:sz="4" w:space="0" w:color="auto"/>
              <w:left w:val="single" w:sz="4" w:space="0" w:color="auto"/>
              <w:bottom w:val="single" w:sz="4" w:space="0" w:color="auto"/>
              <w:right w:val="single" w:sz="4" w:space="0" w:color="auto"/>
            </w:tcBorders>
            <w:vAlign w:val="center"/>
          </w:tcPr>
          <w:p w14:paraId="75F3916B" w14:textId="2936D6BF" w:rsidR="008857C9" w:rsidRPr="00DC6634" w:rsidRDefault="008857C9" w:rsidP="008857C9">
            <w:pPr>
              <w:widowControl w:val="0"/>
              <w:jc w:val="right"/>
              <w:rPr>
                <w:rFonts w:asciiTheme="minorHAnsi" w:eastAsia="MS Mincho" w:hAnsiTheme="minorHAnsi" w:cstheme="minorHAnsi"/>
                <w:i/>
                <w:iCs/>
                <w:kern w:val="2"/>
                <w:lang w:eastAsia="ja-JP"/>
              </w:rPr>
            </w:pPr>
            <w:ins w:id="502" w:author="Emily Reynolds" w:date="2025-05-01T15:50:00Z">
              <w:r>
                <w:rPr>
                  <w:rFonts w:asciiTheme="minorHAnsi" w:eastAsia="MS Mincho" w:hAnsiTheme="minorHAnsi" w:cstheme="minorHAnsi"/>
                  <w:kern w:val="2"/>
                  <w:lang w:eastAsia="ja-JP"/>
                </w:rPr>
                <w:t>9</w:t>
              </w:r>
            </w:ins>
          </w:p>
        </w:tc>
        <w:tc>
          <w:tcPr>
            <w:tcW w:w="309" w:type="pct"/>
            <w:tcBorders>
              <w:top w:val="single" w:sz="4" w:space="0" w:color="auto"/>
              <w:left w:val="single" w:sz="4" w:space="0" w:color="auto"/>
              <w:bottom w:val="single" w:sz="4" w:space="0" w:color="auto"/>
              <w:right w:val="single" w:sz="4" w:space="0" w:color="auto"/>
            </w:tcBorders>
          </w:tcPr>
          <w:p w14:paraId="1C1E9C13"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5D565573"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02B063B5" w14:textId="541900BB" w:rsidTr="008857C9">
        <w:trPr>
          <w:trHeight w:val="210"/>
        </w:trPr>
        <w:tc>
          <w:tcPr>
            <w:tcW w:w="377" w:type="pct"/>
            <w:vMerge/>
            <w:tcBorders>
              <w:left w:val="single" w:sz="4" w:space="0" w:color="auto"/>
              <w:right w:val="single" w:sz="4" w:space="0" w:color="auto"/>
            </w:tcBorders>
            <w:noWrap/>
            <w:vAlign w:val="center"/>
          </w:tcPr>
          <w:p w14:paraId="7599CE22"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2885DD19"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7FCD8B" w14:textId="548A276F"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Hook and Line</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6BFD0F95"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4BA8E9"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9BCE21"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7D1EA60C" w14:textId="4991CB64"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2</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D513BF" w14:textId="7934A473"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kern w:val="2"/>
                <w:lang w:eastAsia="ja-JP"/>
              </w:rPr>
              <w:t>11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6343C0"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732B13E2" w14:textId="7395C9E8"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1</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6A6BDF6" w14:textId="546FCC7B"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9</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5D25FC1" w14:textId="37D92D09" w:rsidR="008857C9" w:rsidRPr="00DC6634" w:rsidRDefault="008857C9" w:rsidP="008857C9">
            <w:pPr>
              <w:widowControl w:val="0"/>
              <w:jc w:val="right"/>
              <w:rPr>
                <w:rFonts w:asciiTheme="minorHAnsi" w:eastAsia="MS Mincho" w:hAnsiTheme="minorHAnsi" w:cstheme="minorHAnsi"/>
                <w:i/>
                <w:iCs/>
                <w:kern w:val="2"/>
                <w:lang w:eastAsia="ja-JP"/>
              </w:rPr>
            </w:pPr>
            <w:ins w:id="503" w:author="Emily Reynolds" w:date="2025-05-01T15:50:00Z">
              <w:r>
                <w:rPr>
                  <w:rFonts w:asciiTheme="minorHAnsi" w:eastAsia="MS Mincho" w:hAnsiTheme="minorHAnsi" w:cstheme="minorHAnsi"/>
                  <w:kern w:val="2"/>
                  <w:lang w:eastAsia="ja-JP"/>
                </w:rPr>
                <w:t>1</w:t>
              </w:r>
            </w:ins>
          </w:p>
        </w:tc>
        <w:tc>
          <w:tcPr>
            <w:tcW w:w="310" w:type="pct"/>
            <w:gridSpan w:val="2"/>
            <w:tcBorders>
              <w:top w:val="single" w:sz="4" w:space="0" w:color="auto"/>
              <w:left w:val="single" w:sz="4" w:space="0" w:color="auto"/>
              <w:bottom w:val="single" w:sz="4" w:space="0" w:color="auto"/>
              <w:right w:val="single" w:sz="4" w:space="0" w:color="auto"/>
            </w:tcBorders>
            <w:vAlign w:val="center"/>
          </w:tcPr>
          <w:p w14:paraId="5E3DEB9C" w14:textId="21A18F55" w:rsidR="008857C9" w:rsidRPr="00DC6634" w:rsidRDefault="008857C9" w:rsidP="008857C9">
            <w:pPr>
              <w:widowControl w:val="0"/>
              <w:jc w:val="right"/>
              <w:rPr>
                <w:rFonts w:asciiTheme="minorHAnsi" w:eastAsia="MS Mincho" w:hAnsiTheme="minorHAnsi" w:cstheme="minorHAnsi"/>
                <w:i/>
                <w:iCs/>
                <w:kern w:val="2"/>
                <w:lang w:eastAsia="ja-JP"/>
              </w:rPr>
            </w:pPr>
            <w:ins w:id="504" w:author="Emily Reynolds" w:date="2025-05-01T15:50:00Z">
              <w:r>
                <w:rPr>
                  <w:rFonts w:asciiTheme="minorHAnsi" w:eastAsia="MS Mincho" w:hAnsiTheme="minorHAnsi" w:cstheme="minorHAnsi"/>
                  <w:kern w:val="2"/>
                  <w:lang w:eastAsia="ja-JP"/>
                </w:rPr>
                <w:t>7</w:t>
              </w:r>
            </w:ins>
          </w:p>
        </w:tc>
        <w:tc>
          <w:tcPr>
            <w:tcW w:w="309" w:type="pct"/>
            <w:tcBorders>
              <w:top w:val="single" w:sz="4" w:space="0" w:color="auto"/>
              <w:left w:val="single" w:sz="4" w:space="0" w:color="auto"/>
              <w:bottom w:val="single" w:sz="4" w:space="0" w:color="auto"/>
              <w:right w:val="single" w:sz="4" w:space="0" w:color="auto"/>
            </w:tcBorders>
          </w:tcPr>
          <w:p w14:paraId="0884AC2C"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64CDC80F"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676191C0" w14:textId="4580CA81" w:rsidTr="008857C9">
        <w:trPr>
          <w:trHeight w:val="210"/>
        </w:trPr>
        <w:tc>
          <w:tcPr>
            <w:tcW w:w="377" w:type="pct"/>
            <w:vMerge/>
            <w:tcBorders>
              <w:left w:val="single" w:sz="4" w:space="0" w:color="auto"/>
              <w:right w:val="single" w:sz="4" w:space="0" w:color="auto"/>
            </w:tcBorders>
            <w:noWrap/>
            <w:vAlign w:val="center"/>
          </w:tcPr>
          <w:p w14:paraId="68C7AB4F"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4F03DC0D"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1DBD35" w14:textId="6004669E"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American Samoa Longline</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29F075F8"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EA6B29"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1DC2FC"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820A274" w14:textId="252BFD06"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26</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04FE74"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A27876"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54F43C47" w14:textId="2396A7E6"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15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8B961D6"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AEB13C0" w14:textId="4E047A48" w:rsidR="008857C9" w:rsidRPr="00DC6634" w:rsidRDefault="008857C9" w:rsidP="008857C9">
            <w:pPr>
              <w:widowControl w:val="0"/>
              <w:jc w:val="right"/>
              <w:rPr>
                <w:rFonts w:asciiTheme="minorHAnsi" w:eastAsia="MS Mincho" w:hAnsiTheme="minorHAnsi" w:cstheme="minorHAnsi"/>
                <w:i/>
                <w:iCs/>
                <w:kern w:val="2"/>
                <w:lang w:eastAsia="ja-JP"/>
              </w:rPr>
            </w:pPr>
            <w:ins w:id="505" w:author="Emily Reynolds" w:date="2025-05-01T15:50:00Z">
              <w:r>
                <w:rPr>
                  <w:rFonts w:asciiTheme="minorHAnsi" w:eastAsia="MS Mincho" w:hAnsiTheme="minorHAnsi" w:cstheme="minorHAnsi"/>
                  <w:kern w:val="2"/>
                  <w:lang w:eastAsia="ja-JP"/>
                </w:rPr>
                <w:t>64</w:t>
              </w:r>
            </w:ins>
          </w:p>
        </w:tc>
        <w:tc>
          <w:tcPr>
            <w:tcW w:w="310" w:type="pct"/>
            <w:gridSpan w:val="2"/>
            <w:tcBorders>
              <w:top w:val="single" w:sz="4" w:space="0" w:color="auto"/>
              <w:left w:val="single" w:sz="4" w:space="0" w:color="auto"/>
              <w:bottom w:val="single" w:sz="4" w:space="0" w:color="auto"/>
              <w:right w:val="single" w:sz="4" w:space="0" w:color="auto"/>
            </w:tcBorders>
            <w:vAlign w:val="center"/>
          </w:tcPr>
          <w:p w14:paraId="78E595A5"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1AAAD288"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265B5AFD"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4C225B85" w14:textId="19BE5C80" w:rsidTr="008857C9">
        <w:trPr>
          <w:trHeight w:val="210"/>
        </w:trPr>
        <w:tc>
          <w:tcPr>
            <w:tcW w:w="377" w:type="pct"/>
            <w:vMerge/>
            <w:tcBorders>
              <w:left w:val="single" w:sz="4" w:space="0" w:color="auto"/>
              <w:right w:val="single" w:sz="4" w:space="0" w:color="auto"/>
            </w:tcBorders>
            <w:noWrap/>
            <w:vAlign w:val="center"/>
          </w:tcPr>
          <w:p w14:paraId="25216D42"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0E695625"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A82C2" w14:textId="65B3D86D"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US Longline</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66174AF4"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A363DC"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3AB401"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1EFA1C4" w14:textId="0408B040"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902</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1D8051" w14:textId="5C5E2F09"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kern w:val="2"/>
                <w:lang w:eastAsia="ja-JP"/>
              </w:rPr>
              <w:t>147</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D09266"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338D1DE9" w14:textId="243F576B"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841</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7C138BA" w14:textId="2D0973F9"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150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AAA238A" w14:textId="1CD40429" w:rsidR="008857C9" w:rsidRPr="00DC6634" w:rsidRDefault="008857C9" w:rsidP="008857C9">
            <w:pPr>
              <w:widowControl w:val="0"/>
              <w:jc w:val="right"/>
              <w:rPr>
                <w:rFonts w:asciiTheme="minorHAnsi" w:eastAsia="MS Mincho" w:hAnsiTheme="minorHAnsi" w:cstheme="minorHAnsi"/>
                <w:i/>
                <w:iCs/>
                <w:kern w:val="2"/>
                <w:lang w:eastAsia="ja-JP"/>
              </w:rPr>
            </w:pPr>
            <w:ins w:id="506" w:author="Emily Reynolds" w:date="2025-05-01T15:50:00Z">
              <w:r>
                <w:rPr>
                  <w:rFonts w:asciiTheme="minorHAnsi" w:eastAsia="MS Mincho" w:hAnsiTheme="minorHAnsi" w:cstheme="minorHAnsi"/>
                  <w:kern w:val="2"/>
                  <w:lang w:eastAsia="ja-JP"/>
                </w:rPr>
                <w:t>955</w:t>
              </w:r>
            </w:ins>
          </w:p>
        </w:tc>
        <w:tc>
          <w:tcPr>
            <w:tcW w:w="310" w:type="pct"/>
            <w:gridSpan w:val="2"/>
            <w:tcBorders>
              <w:top w:val="single" w:sz="4" w:space="0" w:color="auto"/>
              <w:left w:val="single" w:sz="4" w:space="0" w:color="auto"/>
              <w:bottom w:val="single" w:sz="4" w:space="0" w:color="auto"/>
              <w:right w:val="single" w:sz="4" w:space="0" w:color="auto"/>
            </w:tcBorders>
            <w:vAlign w:val="center"/>
          </w:tcPr>
          <w:p w14:paraId="36EF6401" w14:textId="0CB050DF" w:rsidR="008857C9" w:rsidRPr="00DC6634" w:rsidRDefault="008857C9" w:rsidP="008857C9">
            <w:pPr>
              <w:widowControl w:val="0"/>
              <w:jc w:val="right"/>
              <w:rPr>
                <w:rFonts w:asciiTheme="minorHAnsi" w:eastAsia="MS Mincho" w:hAnsiTheme="minorHAnsi" w:cstheme="minorHAnsi"/>
                <w:i/>
                <w:iCs/>
                <w:kern w:val="2"/>
                <w:lang w:eastAsia="ja-JP"/>
              </w:rPr>
            </w:pPr>
            <w:ins w:id="507" w:author="Emily Reynolds" w:date="2025-05-01T15:50:00Z">
              <w:r>
                <w:rPr>
                  <w:rFonts w:asciiTheme="minorHAnsi" w:eastAsia="MS Mincho" w:hAnsiTheme="minorHAnsi" w:cstheme="minorHAnsi"/>
                  <w:kern w:val="2"/>
                  <w:lang w:eastAsia="ja-JP"/>
                </w:rPr>
                <w:t>149</w:t>
              </w:r>
            </w:ins>
          </w:p>
        </w:tc>
        <w:tc>
          <w:tcPr>
            <w:tcW w:w="309" w:type="pct"/>
            <w:tcBorders>
              <w:top w:val="single" w:sz="4" w:space="0" w:color="auto"/>
              <w:left w:val="single" w:sz="4" w:space="0" w:color="auto"/>
              <w:bottom w:val="single" w:sz="4" w:space="0" w:color="auto"/>
              <w:right w:val="single" w:sz="4" w:space="0" w:color="auto"/>
            </w:tcBorders>
          </w:tcPr>
          <w:p w14:paraId="18DC5B79"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58ADF404"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0D97860F" w14:textId="24772D19" w:rsidTr="008857C9">
        <w:trPr>
          <w:trHeight w:val="210"/>
        </w:trPr>
        <w:tc>
          <w:tcPr>
            <w:tcW w:w="377" w:type="pct"/>
            <w:vMerge/>
            <w:tcBorders>
              <w:left w:val="single" w:sz="4" w:space="0" w:color="auto"/>
              <w:bottom w:val="single" w:sz="4" w:space="0" w:color="auto"/>
              <w:right w:val="single" w:sz="4" w:space="0" w:color="auto"/>
            </w:tcBorders>
            <w:noWrap/>
            <w:vAlign w:val="center"/>
          </w:tcPr>
          <w:p w14:paraId="5D1DD6DB"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bottom w:val="single" w:sz="4" w:space="0" w:color="auto"/>
              <w:right w:val="single" w:sz="4" w:space="0" w:color="auto"/>
            </w:tcBorders>
            <w:vAlign w:val="center"/>
          </w:tcPr>
          <w:p w14:paraId="5CC86BB8"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D95BB8" w14:textId="5EB2D19A"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Other</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20A06E93"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BEB0E1"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947969"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2B8F14F" w14:textId="7ABACC50"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Cs/>
                <w:kern w:val="2"/>
                <w:lang w:eastAsia="ja-JP"/>
              </w:rPr>
              <w:t>26</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0E354C" w14:textId="6B3D04A8"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kern w:val="2"/>
                <w:lang w:eastAsia="ja-JP"/>
              </w:rPr>
              <w:t>22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1F7707"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1A264041" w14:textId="1EE89AF1"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31</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87BC8FE" w14:textId="5C8CD768"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21</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FDA87C6" w14:textId="631B226C" w:rsidR="008857C9" w:rsidRPr="00DC6634" w:rsidRDefault="008857C9" w:rsidP="008857C9">
            <w:pPr>
              <w:widowControl w:val="0"/>
              <w:jc w:val="right"/>
              <w:rPr>
                <w:rFonts w:asciiTheme="minorHAnsi" w:eastAsia="MS Mincho" w:hAnsiTheme="minorHAnsi" w:cstheme="minorHAnsi"/>
                <w:i/>
                <w:iCs/>
                <w:kern w:val="2"/>
                <w:lang w:eastAsia="ja-JP"/>
              </w:rPr>
            </w:pPr>
            <w:ins w:id="508" w:author="Emily Reynolds" w:date="2025-05-01T15:50:00Z">
              <w:r>
                <w:rPr>
                  <w:rFonts w:asciiTheme="minorHAnsi" w:eastAsia="MS Mincho" w:hAnsiTheme="minorHAnsi" w:cstheme="minorHAnsi"/>
                  <w:kern w:val="2"/>
                  <w:lang w:eastAsia="ja-JP"/>
                </w:rPr>
                <w:t>9</w:t>
              </w:r>
            </w:ins>
          </w:p>
        </w:tc>
        <w:tc>
          <w:tcPr>
            <w:tcW w:w="310" w:type="pct"/>
            <w:gridSpan w:val="2"/>
            <w:tcBorders>
              <w:top w:val="single" w:sz="4" w:space="0" w:color="auto"/>
              <w:left w:val="single" w:sz="4" w:space="0" w:color="auto"/>
              <w:bottom w:val="single" w:sz="4" w:space="0" w:color="auto"/>
              <w:right w:val="single" w:sz="4" w:space="0" w:color="auto"/>
            </w:tcBorders>
            <w:vAlign w:val="center"/>
          </w:tcPr>
          <w:p w14:paraId="0B09E44A" w14:textId="230477E8" w:rsidR="008857C9" w:rsidRPr="00DC6634" w:rsidRDefault="008857C9" w:rsidP="008857C9">
            <w:pPr>
              <w:widowControl w:val="0"/>
              <w:jc w:val="right"/>
              <w:rPr>
                <w:rFonts w:asciiTheme="minorHAnsi" w:eastAsia="MS Mincho" w:hAnsiTheme="minorHAnsi" w:cstheme="minorHAnsi"/>
                <w:i/>
                <w:iCs/>
                <w:kern w:val="2"/>
                <w:lang w:eastAsia="ja-JP"/>
              </w:rPr>
            </w:pPr>
            <w:ins w:id="509" w:author="Emily Reynolds" w:date="2025-05-01T15:50:00Z">
              <w:r>
                <w:rPr>
                  <w:rFonts w:asciiTheme="minorHAnsi" w:eastAsia="MS Mincho" w:hAnsiTheme="minorHAnsi" w:cstheme="minorHAnsi"/>
                  <w:kern w:val="2"/>
                  <w:lang w:eastAsia="ja-JP"/>
                </w:rPr>
                <w:t>13</w:t>
              </w:r>
            </w:ins>
          </w:p>
        </w:tc>
        <w:tc>
          <w:tcPr>
            <w:tcW w:w="309" w:type="pct"/>
            <w:tcBorders>
              <w:top w:val="single" w:sz="4" w:space="0" w:color="auto"/>
              <w:left w:val="single" w:sz="4" w:space="0" w:color="auto"/>
              <w:bottom w:val="single" w:sz="4" w:space="0" w:color="auto"/>
              <w:right w:val="single" w:sz="4" w:space="0" w:color="auto"/>
            </w:tcBorders>
          </w:tcPr>
          <w:p w14:paraId="158793F2"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0D437313"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75B90656" w14:textId="6FA2504E" w:rsidTr="008857C9">
        <w:trPr>
          <w:trHeight w:val="210"/>
        </w:trPr>
        <w:tc>
          <w:tcPr>
            <w:tcW w:w="377" w:type="pct"/>
            <w:tcBorders>
              <w:left w:val="single" w:sz="4" w:space="0" w:color="auto"/>
              <w:bottom w:val="single" w:sz="4" w:space="0" w:color="auto"/>
              <w:right w:val="single" w:sz="4" w:space="0" w:color="auto"/>
            </w:tcBorders>
            <w:noWrap/>
            <w:vAlign w:val="center"/>
          </w:tcPr>
          <w:p w14:paraId="3AB04151"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tcBorders>
              <w:left w:val="single" w:sz="4" w:space="0" w:color="auto"/>
              <w:bottom w:val="single" w:sz="4" w:space="0" w:color="auto"/>
              <w:right w:val="single" w:sz="4" w:space="0" w:color="auto"/>
            </w:tcBorders>
            <w:vAlign w:val="center"/>
          </w:tcPr>
          <w:p w14:paraId="16C6849D"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58DA39C0" w14:textId="34301F93" w:rsidR="008857C9" w:rsidRPr="00DC6634" w:rsidRDefault="008857C9" w:rsidP="008857C9">
            <w:pPr>
              <w:widowControl w:val="0"/>
              <w:adjustRightInd w:val="0"/>
              <w:snapToGrid w:val="0"/>
              <w:jc w:val="center"/>
              <w:rPr>
                <w:rFonts w:asciiTheme="minorHAnsi" w:eastAsia="MS Mincho" w:hAnsiTheme="minorHAnsi" w:cstheme="minorHAnsi"/>
                <w:bCs/>
                <w:kern w:val="2"/>
                <w:lang w:eastAsia="ja-JP"/>
              </w:rPr>
            </w:pPr>
            <w:r w:rsidRPr="00DC6634">
              <w:rPr>
                <w:rFonts w:asciiTheme="minorHAnsi" w:eastAsia="MS Mincho" w:hAnsiTheme="minorHAnsi" w:cstheme="minorHAnsi"/>
                <w:b/>
                <w:bCs/>
                <w:i/>
                <w:iCs/>
                <w:kern w:val="2"/>
                <w:lang w:eastAsia="ja-JP"/>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6E655DD"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0D78D455"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F767A92"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E262783" w14:textId="0E89BC22" w:rsidR="008857C9" w:rsidRPr="00DC6634" w:rsidRDefault="008857C9" w:rsidP="008857C9">
            <w:pPr>
              <w:widowControl w:val="0"/>
              <w:adjustRightInd w:val="0"/>
              <w:snapToGrid w:val="0"/>
              <w:jc w:val="right"/>
              <w:rPr>
                <w:rFonts w:asciiTheme="minorHAnsi" w:eastAsiaTheme="minorEastAsia" w:hAnsiTheme="minorHAnsi" w:cstheme="minorHAnsi"/>
                <w:b/>
                <w:i/>
                <w:iCs/>
                <w:kern w:val="2"/>
                <w:lang w:eastAsia="ko-KR"/>
              </w:rPr>
            </w:pPr>
            <w:r w:rsidRPr="00DC6634">
              <w:rPr>
                <w:rFonts w:asciiTheme="minorHAnsi" w:eastAsiaTheme="minorEastAsia" w:hAnsiTheme="minorHAnsi" w:cstheme="minorHAnsi"/>
                <w:b/>
                <w:i/>
                <w:iCs/>
                <w:kern w:val="2"/>
                <w:lang w:eastAsia="ko-KR"/>
              </w:rPr>
              <w:t>1,018</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8C682B0" w14:textId="77777777" w:rsidR="008857C9" w:rsidRPr="00DC6634" w:rsidRDefault="008857C9" w:rsidP="008857C9">
            <w:pPr>
              <w:widowControl w:val="0"/>
              <w:adjustRightInd w:val="0"/>
              <w:snapToGrid w:val="0"/>
              <w:jc w:val="right"/>
              <w:rPr>
                <w:rFonts w:asciiTheme="minorHAnsi" w:eastAsia="MS Mincho" w:hAnsiTheme="minorHAnsi" w:cstheme="minorHAnsi"/>
                <w:b/>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32907953" w14:textId="77777777" w:rsidR="008857C9" w:rsidRPr="00DC6634" w:rsidRDefault="008857C9" w:rsidP="008857C9">
            <w:pPr>
              <w:widowControl w:val="0"/>
              <w:adjustRightInd w:val="0"/>
              <w:snapToGrid w:val="0"/>
              <w:jc w:val="right"/>
              <w:rPr>
                <w:rFonts w:asciiTheme="minorHAnsi" w:eastAsia="MS Mincho" w:hAnsiTheme="minorHAnsi" w:cstheme="minorHAnsi"/>
                <w:b/>
                <w:i/>
                <w:iCs/>
                <w:kern w:val="2"/>
                <w:lang w:eastAsia="ja-JP"/>
              </w:rPr>
            </w:pPr>
          </w:p>
        </w:tc>
        <w:tc>
          <w:tcPr>
            <w:tcW w:w="309" w:type="pct"/>
            <w:tcBorders>
              <w:top w:val="single" w:sz="4" w:space="0" w:color="auto"/>
              <w:bottom w:val="single" w:sz="4" w:space="0" w:color="auto"/>
              <w:right w:val="single" w:sz="4" w:space="0" w:color="auto"/>
            </w:tcBorders>
            <w:shd w:val="clear" w:color="auto" w:fill="D9E2F3" w:themeFill="accent1" w:themeFillTint="33"/>
            <w:vAlign w:val="center"/>
          </w:tcPr>
          <w:p w14:paraId="6B8B2164" w14:textId="56228F58" w:rsidR="008857C9" w:rsidRPr="00DC6634" w:rsidRDefault="008857C9" w:rsidP="008857C9">
            <w:pPr>
              <w:widowControl w:val="0"/>
              <w:jc w:val="right"/>
              <w:rPr>
                <w:rFonts w:asciiTheme="minorHAnsi" w:eastAsiaTheme="minorEastAsia" w:hAnsiTheme="minorHAnsi" w:cstheme="minorHAnsi"/>
                <w:b/>
                <w:i/>
                <w:iCs/>
                <w:kern w:val="2"/>
                <w:lang w:eastAsia="ko-KR"/>
              </w:rPr>
            </w:pPr>
            <w:r w:rsidRPr="00DC6634">
              <w:rPr>
                <w:rFonts w:asciiTheme="minorHAnsi" w:eastAsiaTheme="minorEastAsia" w:hAnsiTheme="minorHAnsi" w:cstheme="minorHAnsi"/>
                <w:b/>
                <w:i/>
                <w:iCs/>
                <w:kern w:val="2"/>
                <w:lang w:eastAsia="ko-KR"/>
              </w:rPr>
              <w:t>962</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38CFB07"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2872591" w14:textId="7D78BD9E" w:rsidR="008857C9" w:rsidRPr="00DC6634" w:rsidRDefault="008857C9" w:rsidP="008857C9">
            <w:pPr>
              <w:widowControl w:val="0"/>
              <w:jc w:val="right"/>
              <w:rPr>
                <w:rFonts w:asciiTheme="minorHAnsi" w:eastAsia="MS Mincho" w:hAnsiTheme="minorHAnsi" w:cstheme="minorHAnsi"/>
                <w:i/>
                <w:iCs/>
                <w:kern w:val="2"/>
                <w:lang w:eastAsia="ja-JP"/>
              </w:rPr>
            </w:pPr>
            <w:ins w:id="510" w:author="Emily Reynolds" w:date="2025-05-01T15:51:00Z">
              <w:r w:rsidRPr="00EC555A">
                <w:rPr>
                  <w:rFonts w:asciiTheme="minorHAnsi" w:eastAsia="MS Mincho" w:hAnsiTheme="minorHAnsi" w:cstheme="minorHAnsi"/>
                  <w:b/>
                  <w:bCs/>
                  <w:i/>
                  <w:iCs/>
                  <w:kern w:val="2"/>
                  <w:lang w:eastAsia="ja-JP"/>
                </w:rPr>
                <w:t>1,073</w:t>
              </w:r>
            </w:ins>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0EFA736"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4EEAB97"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339AC0E"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025CC8B6" w14:textId="268A53A7" w:rsidTr="008857C9">
        <w:trPr>
          <w:trHeight w:val="210"/>
        </w:trPr>
        <w:tc>
          <w:tcPr>
            <w:tcW w:w="377" w:type="pct"/>
            <w:vMerge w:val="restart"/>
            <w:tcBorders>
              <w:left w:val="single" w:sz="4" w:space="0" w:color="auto"/>
              <w:right w:val="single" w:sz="4" w:space="0" w:color="auto"/>
            </w:tcBorders>
            <w:noWrap/>
            <w:vAlign w:val="center"/>
          </w:tcPr>
          <w:p w14:paraId="3E45C283" w14:textId="52782552"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eastAsia="MS Mincho" w:hAnsiTheme="minorHAnsi" w:cstheme="minorHAnsi"/>
                <w:bCs/>
                <w:kern w:val="2"/>
                <w:lang w:eastAsia="ko-KR"/>
              </w:rPr>
              <w:t>Vanuatu</w:t>
            </w:r>
          </w:p>
        </w:tc>
        <w:tc>
          <w:tcPr>
            <w:tcW w:w="472" w:type="pct"/>
            <w:vMerge w:val="restart"/>
            <w:tcBorders>
              <w:left w:val="single" w:sz="4" w:space="0" w:color="auto"/>
              <w:right w:val="single" w:sz="4" w:space="0" w:color="auto"/>
            </w:tcBorders>
            <w:vAlign w:val="center"/>
          </w:tcPr>
          <w:p w14:paraId="1543EC11" w14:textId="663CA868"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r w:rsidRPr="00DC6634">
              <w:rPr>
                <w:rFonts w:asciiTheme="minorHAnsi" w:hAnsiTheme="minorHAnsi" w:cstheme="minorHAnsi"/>
                <w:shd w:val="clear" w:color="auto" w:fill="FFFFFF"/>
              </w:rPr>
              <w:t>North Pacific Ocean</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C3FECC" w14:textId="52DBFE34"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Setnet</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F12C1E9"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5CD67"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5C661"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64BEB9E0"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EDA3F7"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B7E92F"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0079A198"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538FED0"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6944D0E"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23B7FAD9"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641F0DC1"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165F846D"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347F4042" w14:textId="6967FEDF" w:rsidTr="008857C9">
        <w:trPr>
          <w:trHeight w:val="210"/>
        </w:trPr>
        <w:tc>
          <w:tcPr>
            <w:tcW w:w="377" w:type="pct"/>
            <w:vMerge/>
            <w:tcBorders>
              <w:left w:val="single" w:sz="4" w:space="0" w:color="auto"/>
              <w:right w:val="single" w:sz="4" w:space="0" w:color="auto"/>
            </w:tcBorders>
            <w:noWrap/>
            <w:vAlign w:val="center"/>
          </w:tcPr>
          <w:p w14:paraId="026E291F"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572C4CB9"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883378" w14:textId="5CB3E27C"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Drift gillnet</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92B6067"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1E3924"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82FF3B"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7B8A7C1"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085F0C"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31139"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60288495"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D732FE8"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701A0B7"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55A99078"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6518352A"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6CBC89D6"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3646E433" w14:textId="1800C111" w:rsidTr="008857C9">
        <w:trPr>
          <w:trHeight w:val="210"/>
        </w:trPr>
        <w:tc>
          <w:tcPr>
            <w:tcW w:w="377" w:type="pct"/>
            <w:vMerge/>
            <w:tcBorders>
              <w:left w:val="single" w:sz="4" w:space="0" w:color="auto"/>
              <w:right w:val="single" w:sz="4" w:space="0" w:color="auto"/>
            </w:tcBorders>
            <w:noWrap/>
            <w:vAlign w:val="center"/>
          </w:tcPr>
          <w:p w14:paraId="4E567CB0"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66FA4C4B"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4DC9B7" w14:textId="7C04A7D4"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Longline</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62403D9B" w14:textId="69C6C69A"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23.373</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885220" w14:textId="09BDF424"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15</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C38843" w14:textId="574BB5A9"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1417</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7F11A6FC" w14:textId="3008AA52"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79.449</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400C34" w14:textId="577ADCC9"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kern w:val="2"/>
                <w:lang w:eastAsia="ja-JP"/>
              </w:rPr>
              <w:t>26</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210E12" w14:textId="1F74F26C"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kern w:val="2"/>
                <w:lang w:eastAsia="ja-JP"/>
              </w:rPr>
              <w:t>1889</w:t>
            </w:r>
          </w:p>
        </w:tc>
        <w:tc>
          <w:tcPr>
            <w:tcW w:w="309" w:type="pct"/>
            <w:tcBorders>
              <w:top w:val="single" w:sz="4" w:space="0" w:color="auto"/>
              <w:bottom w:val="single" w:sz="4" w:space="0" w:color="auto"/>
              <w:right w:val="single" w:sz="4" w:space="0" w:color="auto"/>
            </w:tcBorders>
            <w:shd w:val="clear" w:color="auto" w:fill="auto"/>
            <w:vAlign w:val="center"/>
          </w:tcPr>
          <w:p w14:paraId="2E258096" w14:textId="141B591B"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56.937</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6FC2CF3C" w14:textId="78362152"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17</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F951B59" w14:textId="4FA92FB0" w:rsidR="008857C9" w:rsidRPr="00DC6634" w:rsidRDefault="008857C9" w:rsidP="008857C9">
            <w:pPr>
              <w:widowControl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i/>
                <w:iCs/>
                <w:kern w:val="2"/>
                <w:lang w:eastAsia="ja-JP"/>
              </w:rPr>
              <w:t>1324</w:t>
            </w:r>
          </w:p>
        </w:tc>
        <w:tc>
          <w:tcPr>
            <w:tcW w:w="310" w:type="pct"/>
            <w:gridSpan w:val="2"/>
            <w:tcBorders>
              <w:top w:val="single" w:sz="4" w:space="0" w:color="auto"/>
              <w:left w:val="single" w:sz="4" w:space="0" w:color="auto"/>
              <w:bottom w:val="single" w:sz="4" w:space="0" w:color="auto"/>
              <w:right w:val="single" w:sz="4" w:space="0" w:color="auto"/>
            </w:tcBorders>
          </w:tcPr>
          <w:p w14:paraId="6FFB796C" w14:textId="04AB6371" w:rsidR="008857C9" w:rsidRPr="009E3551" w:rsidRDefault="008857C9" w:rsidP="008857C9">
            <w:pPr>
              <w:widowControl w:val="0"/>
              <w:jc w:val="right"/>
              <w:rPr>
                <w:rFonts w:asciiTheme="minorHAnsi" w:eastAsia="MS Mincho" w:hAnsiTheme="minorHAnsi" w:cstheme="minorHAnsi"/>
                <w:kern w:val="2"/>
                <w:lang w:eastAsia="ja-JP"/>
                <w:rPrChange w:id="511" w:author="SungKwon Soh" w:date="2025-06-26T21:06:00Z" w16du:dateUtc="2025-06-26T12:06:00Z">
                  <w:rPr>
                    <w:rFonts w:asciiTheme="minorHAnsi" w:eastAsia="MS Mincho" w:hAnsiTheme="minorHAnsi" w:cstheme="minorHAnsi"/>
                    <w:i/>
                    <w:iCs/>
                    <w:kern w:val="2"/>
                    <w:lang w:eastAsia="ja-JP"/>
                  </w:rPr>
                </w:rPrChange>
              </w:rPr>
            </w:pPr>
            <w:ins w:id="512" w:author="SungKwon Soh" w:date="2025-06-26T21:05:00Z" w16du:dateUtc="2025-06-26T12:05:00Z">
              <w:r w:rsidRPr="009E3551">
                <w:rPr>
                  <w:rFonts w:asciiTheme="minorHAnsi" w:eastAsia="MS Mincho" w:hAnsiTheme="minorHAnsi" w:cstheme="minorHAnsi"/>
                  <w:kern w:val="2"/>
                  <w:lang w:eastAsia="ja-JP"/>
                  <w:rPrChange w:id="513" w:author="SungKwon Soh" w:date="2025-06-26T21:06:00Z" w16du:dateUtc="2025-06-26T12:06:00Z">
                    <w:rPr>
                      <w:rFonts w:asciiTheme="minorHAnsi" w:eastAsia="MS Mincho" w:hAnsiTheme="minorHAnsi" w:cstheme="minorHAnsi"/>
                      <w:i/>
                      <w:iCs/>
                      <w:kern w:val="2"/>
                      <w:lang w:eastAsia="ja-JP"/>
                    </w:rPr>
                  </w:rPrChange>
                </w:rPr>
                <w:t>26,577</w:t>
              </w:r>
            </w:ins>
          </w:p>
        </w:tc>
        <w:tc>
          <w:tcPr>
            <w:tcW w:w="309" w:type="pct"/>
            <w:tcBorders>
              <w:top w:val="single" w:sz="4" w:space="0" w:color="auto"/>
              <w:left w:val="single" w:sz="4" w:space="0" w:color="auto"/>
              <w:bottom w:val="single" w:sz="4" w:space="0" w:color="auto"/>
              <w:right w:val="single" w:sz="4" w:space="0" w:color="auto"/>
            </w:tcBorders>
          </w:tcPr>
          <w:p w14:paraId="1D6E12AE" w14:textId="069525BC" w:rsidR="008857C9" w:rsidRPr="009E3551" w:rsidRDefault="008857C9" w:rsidP="008857C9">
            <w:pPr>
              <w:widowControl w:val="0"/>
              <w:jc w:val="right"/>
              <w:rPr>
                <w:rFonts w:asciiTheme="minorHAnsi" w:eastAsia="MS Mincho" w:hAnsiTheme="minorHAnsi" w:cstheme="minorHAnsi"/>
                <w:kern w:val="2"/>
                <w:lang w:eastAsia="ja-JP"/>
                <w:rPrChange w:id="514" w:author="SungKwon Soh" w:date="2025-06-26T21:06:00Z" w16du:dateUtc="2025-06-26T12:06:00Z">
                  <w:rPr>
                    <w:rFonts w:asciiTheme="minorHAnsi" w:eastAsia="MS Mincho" w:hAnsiTheme="minorHAnsi" w:cstheme="minorHAnsi"/>
                    <w:i/>
                    <w:iCs/>
                    <w:kern w:val="2"/>
                    <w:lang w:eastAsia="ja-JP"/>
                  </w:rPr>
                </w:rPrChange>
              </w:rPr>
            </w:pPr>
            <w:ins w:id="515" w:author="SungKwon Soh" w:date="2025-06-26T21:06:00Z" w16du:dateUtc="2025-06-26T12:06:00Z">
              <w:r w:rsidRPr="009E3551">
                <w:rPr>
                  <w:rFonts w:asciiTheme="minorHAnsi" w:eastAsia="MS Mincho" w:hAnsiTheme="minorHAnsi" w:cstheme="minorHAnsi"/>
                  <w:kern w:val="2"/>
                  <w:lang w:eastAsia="ja-JP"/>
                  <w:rPrChange w:id="516" w:author="SungKwon Soh" w:date="2025-06-26T21:06:00Z" w16du:dateUtc="2025-06-26T12:06:00Z">
                    <w:rPr>
                      <w:rFonts w:asciiTheme="minorHAnsi" w:eastAsia="MS Mincho" w:hAnsiTheme="minorHAnsi" w:cstheme="minorHAnsi"/>
                      <w:i/>
                      <w:iCs/>
                      <w:kern w:val="2"/>
                      <w:lang w:eastAsia="ja-JP"/>
                    </w:rPr>
                  </w:rPrChange>
                </w:rPr>
                <w:t>12</w:t>
              </w:r>
            </w:ins>
          </w:p>
        </w:tc>
        <w:tc>
          <w:tcPr>
            <w:tcW w:w="309" w:type="pct"/>
            <w:tcBorders>
              <w:top w:val="single" w:sz="4" w:space="0" w:color="auto"/>
              <w:left w:val="single" w:sz="4" w:space="0" w:color="auto"/>
              <w:bottom w:val="single" w:sz="4" w:space="0" w:color="auto"/>
              <w:right w:val="single" w:sz="4" w:space="0" w:color="auto"/>
            </w:tcBorders>
          </w:tcPr>
          <w:p w14:paraId="22CF6D29" w14:textId="6984C24C" w:rsidR="008857C9" w:rsidRPr="009E3551" w:rsidRDefault="008857C9" w:rsidP="008857C9">
            <w:pPr>
              <w:widowControl w:val="0"/>
              <w:jc w:val="right"/>
              <w:rPr>
                <w:rFonts w:asciiTheme="minorHAnsi" w:eastAsia="MS Mincho" w:hAnsiTheme="minorHAnsi" w:cstheme="minorHAnsi"/>
                <w:kern w:val="2"/>
                <w:lang w:eastAsia="ja-JP"/>
                <w:rPrChange w:id="517" w:author="SungKwon Soh" w:date="2025-06-26T21:06:00Z" w16du:dateUtc="2025-06-26T12:06:00Z">
                  <w:rPr>
                    <w:rFonts w:asciiTheme="minorHAnsi" w:eastAsia="MS Mincho" w:hAnsiTheme="minorHAnsi" w:cstheme="minorHAnsi"/>
                    <w:i/>
                    <w:iCs/>
                    <w:kern w:val="2"/>
                    <w:lang w:eastAsia="ja-JP"/>
                  </w:rPr>
                </w:rPrChange>
              </w:rPr>
            </w:pPr>
            <w:ins w:id="518" w:author="SungKwon Soh" w:date="2025-06-26T21:06:00Z" w16du:dateUtc="2025-06-26T12:06:00Z">
              <w:r w:rsidRPr="009E3551">
                <w:rPr>
                  <w:rFonts w:asciiTheme="minorHAnsi" w:eastAsia="MS Mincho" w:hAnsiTheme="minorHAnsi" w:cstheme="minorHAnsi"/>
                  <w:kern w:val="2"/>
                  <w:lang w:eastAsia="ja-JP"/>
                  <w:rPrChange w:id="519" w:author="SungKwon Soh" w:date="2025-06-26T21:06:00Z" w16du:dateUtc="2025-06-26T12:06:00Z">
                    <w:rPr>
                      <w:rFonts w:asciiTheme="minorHAnsi" w:eastAsia="MS Mincho" w:hAnsiTheme="minorHAnsi" w:cstheme="minorHAnsi"/>
                      <w:i/>
                      <w:iCs/>
                      <w:kern w:val="2"/>
                      <w:lang w:eastAsia="ja-JP"/>
                    </w:rPr>
                  </w:rPrChange>
                </w:rPr>
                <w:t>919</w:t>
              </w:r>
            </w:ins>
          </w:p>
        </w:tc>
      </w:tr>
      <w:tr w:rsidR="008857C9" w:rsidRPr="00DC6634" w14:paraId="342AF72C" w14:textId="0A9B9078" w:rsidTr="008857C9">
        <w:trPr>
          <w:trHeight w:val="210"/>
        </w:trPr>
        <w:tc>
          <w:tcPr>
            <w:tcW w:w="377" w:type="pct"/>
            <w:vMerge/>
            <w:tcBorders>
              <w:left w:val="single" w:sz="4" w:space="0" w:color="auto"/>
              <w:right w:val="single" w:sz="4" w:space="0" w:color="auto"/>
            </w:tcBorders>
            <w:noWrap/>
            <w:vAlign w:val="center"/>
          </w:tcPr>
          <w:p w14:paraId="58AD3B36"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08C579C9"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DCE77" w14:textId="59A768B9"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Others</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A4678C8"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946A6C"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C37BF0"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59E38DAC"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BEDE7F"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A6DE6"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6007007F"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07AAF05E"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43D3ECA9"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0D020584"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219A5C17"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39CBAE9B"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5EBC17EC" w14:textId="55F63863" w:rsidTr="008857C9">
        <w:trPr>
          <w:trHeight w:val="210"/>
        </w:trPr>
        <w:tc>
          <w:tcPr>
            <w:tcW w:w="377" w:type="pct"/>
            <w:vMerge/>
            <w:tcBorders>
              <w:left w:val="single" w:sz="4" w:space="0" w:color="auto"/>
              <w:right w:val="single" w:sz="4" w:space="0" w:color="auto"/>
            </w:tcBorders>
            <w:noWrap/>
            <w:vAlign w:val="center"/>
          </w:tcPr>
          <w:p w14:paraId="3337B655"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right w:val="single" w:sz="4" w:space="0" w:color="auto"/>
            </w:tcBorders>
            <w:vAlign w:val="center"/>
          </w:tcPr>
          <w:p w14:paraId="7B5AAEB8"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EDD2DC" w14:textId="06697307"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kern w:val="2"/>
                <w:lang w:eastAsia="ja-JP"/>
              </w:rPr>
              <w:t>Not specified</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1EBF323E"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F732B7"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61672D"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7FAB5C9F" w14:textId="77777777"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0D4655"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500D69" w14:textId="77777777"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p>
        </w:tc>
        <w:tc>
          <w:tcPr>
            <w:tcW w:w="309" w:type="pct"/>
            <w:tcBorders>
              <w:top w:val="single" w:sz="4" w:space="0" w:color="auto"/>
              <w:bottom w:val="single" w:sz="4" w:space="0" w:color="auto"/>
              <w:right w:val="single" w:sz="4" w:space="0" w:color="auto"/>
            </w:tcBorders>
            <w:shd w:val="clear" w:color="auto" w:fill="auto"/>
            <w:vAlign w:val="center"/>
          </w:tcPr>
          <w:p w14:paraId="1E1F4997"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3156F488" w14:textId="77777777" w:rsidR="008857C9" w:rsidRPr="00DC6634" w:rsidRDefault="008857C9" w:rsidP="008857C9">
            <w:pPr>
              <w:widowControl w:val="0"/>
              <w:jc w:val="right"/>
              <w:rPr>
                <w:rFonts w:asciiTheme="minorHAnsi" w:eastAsia="MS Mincho" w:hAnsiTheme="minorHAnsi" w:cstheme="minorHAnsi"/>
                <w:b/>
                <w:bCs/>
                <w:i/>
                <w:i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14:paraId="6FEFD49A"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61DE2420"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221CCAA0"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45961E49" w14:textId="77777777" w:rsidR="008857C9" w:rsidRPr="00DC6634" w:rsidRDefault="008857C9" w:rsidP="008857C9">
            <w:pPr>
              <w:widowControl w:val="0"/>
              <w:jc w:val="right"/>
              <w:rPr>
                <w:rFonts w:asciiTheme="minorHAnsi" w:eastAsia="MS Mincho" w:hAnsiTheme="minorHAnsi" w:cstheme="minorHAnsi"/>
                <w:i/>
                <w:iCs/>
                <w:kern w:val="2"/>
                <w:lang w:eastAsia="ja-JP"/>
              </w:rPr>
            </w:pPr>
          </w:p>
        </w:tc>
      </w:tr>
      <w:tr w:rsidR="008857C9" w:rsidRPr="00DC6634" w14:paraId="57D3612F" w14:textId="2B14BF45" w:rsidTr="008857C9">
        <w:trPr>
          <w:trHeight w:val="210"/>
        </w:trPr>
        <w:tc>
          <w:tcPr>
            <w:tcW w:w="377" w:type="pct"/>
            <w:vMerge/>
            <w:tcBorders>
              <w:left w:val="single" w:sz="4" w:space="0" w:color="auto"/>
              <w:bottom w:val="single" w:sz="4" w:space="0" w:color="auto"/>
              <w:right w:val="single" w:sz="4" w:space="0" w:color="auto"/>
            </w:tcBorders>
            <w:noWrap/>
            <w:vAlign w:val="center"/>
          </w:tcPr>
          <w:p w14:paraId="74065D4D"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72" w:type="pct"/>
            <w:vMerge/>
            <w:tcBorders>
              <w:left w:val="single" w:sz="4" w:space="0" w:color="auto"/>
              <w:bottom w:val="single" w:sz="4" w:space="0" w:color="auto"/>
              <w:right w:val="single" w:sz="4" w:space="0" w:color="auto"/>
            </w:tcBorders>
            <w:vAlign w:val="center"/>
          </w:tcPr>
          <w:p w14:paraId="33364FF4" w14:textId="77777777" w:rsidR="008857C9" w:rsidRPr="00DC6634" w:rsidRDefault="008857C9" w:rsidP="008857C9">
            <w:pPr>
              <w:widowControl w:val="0"/>
              <w:adjustRightInd w:val="0"/>
              <w:snapToGrid w:val="0"/>
              <w:jc w:val="center"/>
              <w:rPr>
                <w:rFonts w:asciiTheme="minorHAnsi" w:eastAsia="MS Mincho" w:hAnsiTheme="minorHAnsi" w:cstheme="minorHAnsi"/>
                <w:kern w:val="2"/>
                <w:lang w:eastAsia="ja-JP"/>
              </w:rPr>
            </w:pPr>
          </w:p>
        </w:tc>
        <w:tc>
          <w:tcPr>
            <w:tcW w:w="44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45A61C95" w14:textId="166E83A6" w:rsidR="008857C9" w:rsidRPr="00DC6634" w:rsidRDefault="008857C9" w:rsidP="008857C9">
            <w:pPr>
              <w:widowControl w:val="0"/>
              <w:adjustRightInd w:val="0"/>
              <w:snapToGrid w:val="0"/>
              <w:jc w:val="center"/>
              <w:rPr>
                <w:rFonts w:asciiTheme="minorHAnsi" w:eastAsia="MS Mincho" w:hAnsiTheme="minorHAnsi" w:cstheme="minorHAnsi"/>
                <w:b/>
                <w:bCs/>
                <w:i/>
                <w:iCs/>
                <w:kern w:val="2"/>
                <w:lang w:eastAsia="ja-JP"/>
              </w:rPr>
            </w:pPr>
            <w:r w:rsidRPr="00DC6634">
              <w:rPr>
                <w:rFonts w:asciiTheme="minorHAnsi" w:eastAsia="MS Mincho" w:hAnsiTheme="minorHAnsi" w:cstheme="minorHAnsi"/>
                <w:b/>
                <w:bCs/>
                <w:kern w:val="2"/>
                <w:lang w:eastAsia="ja-JP"/>
              </w:rPr>
              <w:t>Total</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0A34AE9" w14:textId="0E84F129"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kern w:val="2"/>
                <w:lang w:eastAsia="ja-JP"/>
              </w:rPr>
              <w:t>23.373</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37D8AC2" w14:textId="1D24606D"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kern w:val="2"/>
                <w:lang w:eastAsia="ja-JP"/>
              </w:rPr>
              <w:t>15</w:t>
            </w: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2412491" w14:textId="179407B9"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kern w:val="2"/>
                <w:lang w:eastAsia="ja-JP"/>
              </w:rPr>
              <w:t>1417</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F733229" w14:textId="300FF019" w:rsidR="008857C9" w:rsidRPr="00DC6634" w:rsidRDefault="008857C9" w:rsidP="008857C9">
            <w:pPr>
              <w:widowControl w:val="0"/>
              <w:adjustRightInd w:val="0"/>
              <w:snapToGrid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kern w:val="2"/>
                <w:lang w:eastAsia="ja-JP"/>
              </w:rPr>
              <w:t>79.449</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415824FD" w14:textId="6E7AB2BD"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b/>
                <w:bCs/>
                <w:kern w:val="2"/>
                <w:lang w:eastAsia="ja-JP"/>
              </w:rPr>
              <w:t>26</w:t>
            </w:r>
          </w:p>
        </w:tc>
        <w:tc>
          <w:tcPr>
            <w:tcW w:w="310"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tcPr>
          <w:p w14:paraId="6D8FD7E6" w14:textId="7427FDAF" w:rsidR="008857C9" w:rsidRPr="00DC6634" w:rsidRDefault="008857C9" w:rsidP="008857C9">
            <w:pPr>
              <w:widowControl w:val="0"/>
              <w:adjustRightInd w:val="0"/>
              <w:snapToGrid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b/>
                <w:bCs/>
                <w:kern w:val="2"/>
                <w:lang w:eastAsia="ja-JP"/>
              </w:rPr>
              <w:t>1889</w:t>
            </w:r>
          </w:p>
        </w:tc>
        <w:tc>
          <w:tcPr>
            <w:tcW w:w="309" w:type="pct"/>
            <w:tcBorders>
              <w:top w:val="single" w:sz="4" w:space="0" w:color="auto"/>
              <w:bottom w:val="single" w:sz="4" w:space="0" w:color="auto"/>
              <w:right w:val="single" w:sz="4" w:space="0" w:color="auto"/>
            </w:tcBorders>
            <w:shd w:val="clear" w:color="auto" w:fill="D9E2F3" w:themeFill="accent1" w:themeFillTint="33"/>
            <w:vAlign w:val="center"/>
          </w:tcPr>
          <w:p w14:paraId="425A722A" w14:textId="30FE8775"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56.937</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DA8668" w14:textId="2F9F6E51" w:rsidR="008857C9" w:rsidRPr="00DC6634" w:rsidRDefault="008857C9" w:rsidP="008857C9">
            <w:pPr>
              <w:widowControl w:val="0"/>
              <w:jc w:val="right"/>
              <w:rPr>
                <w:rFonts w:asciiTheme="minorHAnsi" w:eastAsia="MS Mincho" w:hAnsiTheme="minorHAnsi" w:cstheme="minorHAnsi"/>
                <w:b/>
                <w:bCs/>
                <w:i/>
                <w:iCs/>
                <w:kern w:val="2"/>
                <w:lang w:eastAsia="ja-JP"/>
              </w:rPr>
            </w:pPr>
            <w:r w:rsidRPr="00DC6634">
              <w:rPr>
                <w:rFonts w:asciiTheme="minorHAnsi" w:eastAsia="MS Mincho" w:hAnsiTheme="minorHAnsi" w:cstheme="minorHAnsi"/>
                <w:b/>
                <w:bCs/>
                <w:i/>
                <w:iCs/>
                <w:kern w:val="2"/>
                <w:lang w:eastAsia="ja-JP"/>
              </w:rPr>
              <w:t>17</w:t>
            </w:r>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46312C2" w14:textId="1257F8F6" w:rsidR="008857C9" w:rsidRPr="00DC6634" w:rsidRDefault="008857C9" w:rsidP="008857C9">
            <w:pPr>
              <w:widowControl w:val="0"/>
              <w:jc w:val="right"/>
              <w:rPr>
                <w:rFonts w:asciiTheme="minorHAnsi" w:eastAsia="MS Mincho" w:hAnsiTheme="minorHAnsi" w:cstheme="minorHAnsi"/>
                <w:i/>
                <w:iCs/>
                <w:kern w:val="2"/>
                <w:lang w:eastAsia="ja-JP"/>
              </w:rPr>
            </w:pPr>
            <w:r w:rsidRPr="00DC6634">
              <w:rPr>
                <w:rFonts w:asciiTheme="minorHAnsi" w:eastAsia="MS Mincho" w:hAnsiTheme="minorHAnsi" w:cstheme="minorHAnsi"/>
                <w:i/>
                <w:iCs/>
                <w:kern w:val="2"/>
                <w:lang w:eastAsia="ja-JP"/>
              </w:rPr>
              <w:t>1324</w:t>
            </w:r>
          </w:p>
        </w:tc>
        <w:tc>
          <w:tcPr>
            <w:tcW w:w="310" w:type="pct"/>
            <w:gridSpan w:val="2"/>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5FA915B" w14:textId="12228A65" w:rsidR="008857C9" w:rsidRPr="009E3551" w:rsidRDefault="008857C9" w:rsidP="008857C9">
            <w:pPr>
              <w:widowControl w:val="0"/>
              <w:jc w:val="right"/>
              <w:rPr>
                <w:rFonts w:asciiTheme="minorHAnsi" w:eastAsia="MS Mincho" w:hAnsiTheme="minorHAnsi" w:cstheme="minorHAnsi"/>
                <w:b/>
                <w:bCs/>
                <w:i/>
                <w:iCs/>
                <w:kern w:val="2"/>
                <w:lang w:eastAsia="ja-JP"/>
                <w:rPrChange w:id="520" w:author="SungKwon Soh" w:date="2025-06-26T21:06:00Z" w16du:dateUtc="2025-06-26T12:06:00Z">
                  <w:rPr>
                    <w:rFonts w:asciiTheme="minorHAnsi" w:eastAsia="MS Mincho" w:hAnsiTheme="minorHAnsi" w:cstheme="minorHAnsi"/>
                    <w:i/>
                    <w:iCs/>
                    <w:kern w:val="2"/>
                    <w:lang w:eastAsia="ja-JP"/>
                  </w:rPr>
                </w:rPrChange>
              </w:rPr>
            </w:pPr>
            <w:ins w:id="521" w:author="SungKwon Soh" w:date="2025-06-26T21:06:00Z" w16du:dateUtc="2025-06-26T12:06:00Z">
              <w:r w:rsidRPr="009E3551">
                <w:rPr>
                  <w:rFonts w:asciiTheme="minorHAnsi" w:eastAsia="MS Mincho" w:hAnsiTheme="minorHAnsi" w:cstheme="minorHAnsi"/>
                  <w:b/>
                  <w:bCs/>
                  <w:kern w:val="2"/>
                  <w:lang w:eastAsia="ja-JP"/>
                  <w:rPrChange w:id="522" w:author="SungKwon Soh" w:date="2025-06-26T21:06:00Z" w16du:dateUtc="2025-06-26T12:06:00Z">
                    <w:rPr>
                      <w:rFonts w:asciiTheme="minorHAnsi" w:eastAsia="MS Mincho" w:hAnsiTheme="minorHAnsi" w:cstheme="minorHAnsi"/>
                      <w:kern w:val="2"/>
                      <w:lang w:eastAsia="ja-JP"/>
                    </w:rPr>
                  </w:rPrChange>
                </w:rPr>
                <w:t>26</w:t>
              </w:r>
            </w:ins>
            <w:ins w:id="523" w:author="SungKwon Soh" w:date="2025-06-26T21:09:00Z" w16du:dateUtc="2025-06-26T12:09:00Z">
              <w:r>
                <w:rPr>
                  <w:rFonts w:asciiTheme="minorHAnsi" w:eastAsia="MS Mincho" w:hAnsiTheme="minorHAnsi" w:cstheme="minorHAnsi"/>
                  <w:b/>
                  <w:bCs/>
                  <w:kern w:val="2"/>
                  <w:lang w:eastAsia="ja-JP"/>
                </w:rPr>
                <w:t>.</w:t>
              </w:r>
            </w:ins>
            <w:ins w:id="524" w:author="SungKwon Soh" w:date="2025-06-26T21:06:00Z" w16du:dateUtc="2025-06-26T12:06:00Z">
              <w:r w:rsidRPr="009E3551">
                <w:rPr>
                  <w:rFonts w:asciiTheme="minorHAnsi" w:eastAsia="MS Mincho" w:hAnsiTheme="minorHAnsi" w:cstheme="minorHAnsi"/>
                  <w:b/>
                  <w:bCs/>
                  <w:kern w:val="2"/>
                  <w:lang w:eastAsia="ja-JP"/>
                  <w:rPrChange w:id="525" w:author="SungKwon Soh" w:date="2025-06-26T21:06:00Z" w16du:dateUtc="2025-06-26T12:06:00Z">
                    <w:rPr>
                      <w:rFonts w:asciiTheme="minorHAnsi" w:eastAsia="MS Mincho" w:hAnsiTheme="minorHAnsi" w:cstheme="minorHAnsi"/>
                      <w:kern w:val="2"/>
                      <w:lang w:eastAsia="ja-JP"/>
                    </w:rPr>
                  </w:rPrChange>
                </w:rPr>
                <w:t>577</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8A7415B" w14:textId="2B27B4FC" w:rsidR="008857C9" w:rsidRPr="00DC6634" w:rsidRDefault="008857C9" w:rsidP="008857C9">
            <w:pPr>
              <w:widowControl w:val="0"/>
              <w:jc w:val="right"/>
              <w:rPr>
                <w:rFonts w:asciiTheme="minorHAnsi" w:eastAsia="MS Mincho" w:hAnsiTheme="minorHAnsi" w:cstheme="minorHAnsi"/>
                <w:i/>
                <w:iCs/>
                <w:kern w:val="2"/>
                <w:lang w:eastAsia="ja-JP"/>
              </w:rPr>
            </w:pPr>
            <w:ins w:id="526" w:author="SungKwon Soh" w:date="2025-06-26T21:06:00Z" w16du:dateUtc="2025-06-26T12:06:00Z">
              <w:r w:rsidRPr="0026380B">
                <w:rPr>
                  <w:rFonts w:asciiTheme="minorHAnsi" w:eastAsia="MS Mincho" w:hAnsiTheme="minorHAnsi" w:cstheme="minorHAnsi"/>
                  <w:kern w:val="2"/>
                  <w:lang w:eastAsia="ja-JP"/>
                </w:rPr>
                <w:t>12</w:t>
              </w:r>
            </w:ins>
          </w:p>
        </w:tc>
        <w:tc>
          <w:tcPr>
            <w:tcW w:w="309"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382E5C0" w14:textId="2D56F852" w:rsidR="008857C9" w:rsidRPr="00DC6634" w:rsidRDefault="008857C9" w:rsidP="008857C9">
            <w:pPr>
              <w:widowControl w:val="0"/>
              <w:jc w:val="right"/>
              <w:rPr>
                <w:rFonts w:asciiTheme="minorHAnsi" w:eastAsia="MS Mincho" w:hAnsiTheme="minorHAnsi" w:cstheme="minorHAnsi"/>
                <w:i/>
                <w:iCs/>
                <w:kern w:val="2"/>
                <w:lang w:eastAsia="ja-JP"/>
              </w:rPr>
            </w:pPr>
            <w:ins w:id="527" w:author="SungKwon Soh" w:date="2025-06-26T21:06:00Z" w16du:dateUtc="2025-06-26T12:06:00Z">
              <w:r w:rsidRPr="0026380B">
                <w:rPr>
                  <w:rFonts w:asciiTheme="minorHAnsi" w:eastAsia="MS Mincho" w:hAnsiTheme="minorHAnsi" w:cstheme="minorHAnsi"/>
                  <w:kern w:val="2"/>
                  <w:lang w:eastAsia="ja-JP"/>
                </w:rPr>
                <w:t>919</w:t>
              </w:r>
            </w:ins>
          </w:p>
        </w:tc>
      </w:tr>
      <w:tr w:rsidR="008857C9" w:rsidRPr="00DC6634" w14:paraId="6DB88A1A" w14:textId="1FB4B83D" w:rsidTr="008857C9">
        <w:trPr>
          <w:trHeight w:val="210"/>
        </w:trPr>
        <w:tc>
          <w:tcPr>
            <w:tcW w:w="1289" w:type="pct"/>
            <w:gridSpan w:val="3"/>
            <w:tcBorders>
              <w:top w:val="single" w:sz="4" w:space="0" w:color="auto"/>
              <w:left w:val="single" w:sz="4" w:space="0" w:color="auto"/>
              <w:bottom w:val="single" w:sz="4" w:space="0" w:color="auto"/>
              <w:right w:val="single" w:sz="4" w:space="0" w:color="auto"/>
            </w:tcBorders>
            <w:noWrap/>
            <w:vAlign w:val="center"/>
          </w:tcPr>
          <w:p w14:paraId="24DCEE10" w14:textId="33626579" w:rsidR="008857C9" w:rsidRPr="00DC6634" w:rsidRDefault="008857C9" w:rsidP="008857C9">
            <w:pPr>
              <w:widowControl w:val="0"/>
              <w:adjustRightInd w:val="0"/>
              <w:snapToGrid w:val="0"/>
              <w:jc w:val="center"/>
              <w:rPr>
                <w:rFonts w:asciiTheme="minorHAnsi" w:eastAsia="MS Mincho" w:hAnsiTheme="minorHAnsi" w:cstheme="minorHAnsi"/>
                <w:b/>
                <w:kern w:val="2"/>
                <w:lang w:eastAsia="ja-JP"/>
              </w:rPr>
            </w:pPr>
            <w:r w:rsidRPr="00DC6634">
              <w:rPr>
                <w:rFonts w:asciiTheme="minorHAnsi" w:eastAsia="MS Mincho" w:hAnsiTheme="minorHAnsi" w:cstheme="minorHAnsi"/>
                <w:b/>
                <w:kern w:val="2"/>
                <w:lang w:eastAsia="ko-KR"/>
              </w:rPr>
              <w:t>GRAND Total</w:t>
            </w: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A5A6E4" w14:textId="21C04983" w:rsidR="008857C9" w:rsidRPr="00DC6634" w:rsidRDefault="008857C9" w:rsidP="008857C9">
            <w:pPr>
              <w:widowControl w:val="0"/>
              <w:adjustRightInd w:val="0"/>
              <w:snapToGrid w:val="0"/>
              <w:jc w:val="right"/>
              <w:rPr>
                <w:rFonts w:asciiTheme="minorHAnsi" w:eastAsia="MS Mincho" w:hAnsiTheme="minorHAnsi" w:cstheme="minorHAnsi"/>
                <w:b/>
                <w:bCs/>
                <w:kern w:val="2"/>
                <w:lang w:eastAsia="ja-JP"/>
              </w:rPr>
            </w:pPr>
          </w:p>
        </w:tc>
        <w:tc>
          <w:tcPr>
            <w:tcW w:w="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00052D1" w14:textId="77777777" w:rsidR="008857C9" w:rsidRPr="00DC6634" w:rsidRDefault="008857C9" w:rsidP="008857C9">
            <w:pPr>
              <w:widowControl w:val="0"/>
              <w:adjustRightInd w:val="0"/>
              <w:snapToGrid w:val="0"/>
              <w:jc w:val="right"/>
              <w:rPr>
                <w:rFonts w:asciiTheme="minorHAnsi" w:eastAsia="MS Mincho" w:hAnsiTheme="minorHAnsi" w:cstheme="minorHAnsi"/>
                <w:b/>
                <w:bCs/>
                <w:kern w:val="2"/>
                <w:lang w:eastAsia="ja-JP"/>
              </w:rPr>
            </w:pPr>
          </w:p>
        </w:tc>
        <w:tc>
          <w:tcPr>
            <w:tcW w:w="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775FB89" w14:textId="77777777" w:rsidR="008857C9" w:rsidRPr="00DC6634" w:rsidRDefault="008857C9" w:rsidP="008857C9">
            <w:pPr>
              <w:widowControl w:val="0"/>
              <w:adjustRightInd w:val="0"/>
              <w:snapToGrid w:val="0"/>
              <w:jc w:val="right"/>
              <w:rPr>
                <w:rFonts w:asciiTheme="minorHAnsi" w:eastAsia="MS Mincho" w:hAnsiTheme="minorHAnsi" w:cstheme="minorHAnsi"/>
                <w:b/>
                <w:bCs/>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56649720" w14:textId="30D2074B" w:rsidR="008857C9" w:rsidRPr="00DC6634" w:rsidRDefault="008857C9" w:rsidP="008857C9">
            <w:pPr>
              <w:widowControl w:val="0"/>
              <w:adjustRightInd w:val="0"/>
              <w:snapToGrid w:val="0"/>
              <w:jc w:val="right"/>
              <w:rPr>
                <w:rFonts w:asciiTheme="minorHAnsi" w:eastAsia="MS Mincho" w:hAnsiTheme="minorHAnsi" w:cstheme="minorHAnsi"/>
                <w:b/>
                <w:bCs/>
                <w:kern w:val="2"/>
                <w:lang w:eastAsia="ja-JP"/>
              </w:rPr>
            </w:pPr>
          </w:p>
        </w:tc>
        <w:tc>
          <w:tcPr>
            <w:tcW w:w="309" w:type="pct"/>
            <w:tcBorders>
              <w:top w:val="single" w:sz="4" w:space="0" w:color="auto"/>
              <w:left w:val="single" w:sz="4" w:space="0" w:color="auto"/>
              <w:bottom w:val="single" w:sz="4" w:space="0" w:color="auto"/>
              <w:right w:val="single" w:sz="4" w:space="0" w:color="auto"/>
            </w:tcBorders>
            <w:noWrap/>
            <w:vAlign w:val="center"/>
          </w:tcPr>
          <w:p w14:paraId="6C068B40" w14:textId="77777777"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10" w:type="pct"/>
            <w:tcBorders>
              <w:top w:val="single" w:sz="4" w:space="0" w:color="auto"/>
              <w:left w:val="single" w:sz="4" w:space="0" w:color="auto"/>
              <w:bottom w:val="single" w:sz="4" w:space="0" w:color="auto"/>
              <w:right w:val="single" w:sz="4" w:space="0" w:color="auto"/>
            </w:tcBorders>
            <w:noWrap/>
            <w:vAlign w:val="center"/>
          </w:tcPr>
          <w:p w14:paraId="52191447" w14:textId="6A5F9AE8" w:rsidR="008857C9" w:rsidRPr="00DC6634" w:rsidRDefault="008857C9" w:rsidP="008857C9">
            <w:pPr>
              <w:widowControl w:val="0"/>
              <w:adjustRightInd w:val="0"/>
              <w:snapToGrid w:val="0"/>
              <w:jc w:val="right"/>
              <w:rPr>
                <w:rFonts w:asciiTheme="minorHAnsi" w:eastAsia="MS Mincho" w:hAnsiTheme="minorHAnsi" w:cstheme="minorHAnsi"/>
                <w:kern w:val="2"/>
                <w:lang w:eastAsia="ja-JP"/>
              </w:rPr>
            </w:pPr>
          </w:p>
        </w:tc>
        <w:tc>
          <w:tcPr>
            <w:tcW w:w="309" w:type="pct"/>
            <w:tcBorders>
              <w:top w:val="single" w:sz="4" w:space="0" w:color="auto"/>
              <w:bottom w:val="single" w:sz="4" w:space="0" w:color="auto"/>
              <w:right w:val="single" w:sz="4" w:space="0" w:color="auto"/>
            </w:tcBorders>
            <w:vAlign w:val="center"/>
          </w:tcPr>
          <w:p w14:paraId="272BD5B7" w14:textId="39AADB42" w:rsidR="008857C9" w:rsidRPr="00DC6634" w:rsidRDefault="008857C9" w:rsidP="008857C9">
            <w:pPr>
              <w:widowControl w:val="0"/>
              <w:jc w:val="right"/>
              <w:rPr>
                <w:rFonts w:asciiTheme="minorHAnsi" w:eastAsia="MS Mincho" w:hAnsiTheme="minorHAnsi" w:cstheme="minorHAnsi"/>
                <w:b/>
                <w:bCs/>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57B292DD"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vAlign w:val="center"/>
          </w:tcPr>
          <w:p w14:paraId="78B909C4"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10" w:type="pct"/>
            <w:gridSpan w:val="2"/>
            <w:tcBorders>
              <w:top w:val="single" w:sz="4" w:space="0" w:color="auto"/>
              <w:left w:val="single" w:sz="4" w:space="0" w:color="auto"/>
              <w:bottom w:val="single" w:sz="4" w:space="0" w:color="auto"/>
              <w:right w:val="single" w:sz="4" w:space="0" w:color="auto"/>
            </w:tcBorders>
          </w:tcPr>
          <w:p w14:paraId="730CCC8E"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4D105FF7" w14:textId="77777777" w:rsidR="008857C9" w:rsidRPr="00DC6634" w:rsidRDefault="008857C9" w:rsidP="008857C9">
            <w:pPr>
              <w:widowControl w:val="0"/>
              <w:jc w:val="right"/>
              <w:rPr>
                <w:rFonts w:asciiTheme="minorHAnsi" w:eastAsia="MS Mincho" w:hAnsiTheme="minorHAnsi" w:cstheme="minorHAnsi"/>
                <w:kern w:val="2"/>
                <w:lang w:eastAsia="ja-JP"/>
              </w:rPr>
            </w:pPr>
          </w:p>
        </w:tc>
        <w:tc>
          <w:tcPr>
            <w:tcW w:w="309" w:type="pct"/>
            <w:tcBorders>
              <w:top w:val="single" w:sz="4" w:space="0" w:color="auto"/>
              <w:left w:val="single" w:sz="4" w:space="0" w:color="auto"/>
              <w:bottom w:val="single" w:sz="4" w:space="0" w:color="auto"/>
              <w:right w:val="single" w:sz="4" w:space="0" w:color="auto"/>
            </w:tcBorders>
          </w:tcPr>
          <w:p w14:paraId="083E74A7" w14:textId="77777777" w:rsidR="008857C9" w:rsidRPr="00DC6634" w:rsidRDefault="008857C9" w:rsidP="008857C9">
            <w:pPr>
              <w:widowControl w:val="0"/>
              <w:jc w:val="right"/>
              <w:rPr>
                <w:rFonts w:asciiTheme="minorHAnsi" w:eastAsia="MS Mincho" w:hAnsiTheme="minorHAnsi" w:cstheme="minorHAnsi"/>
                <w:kern w:val="2"/>
                <w:lang w:eastAsia="ja-JP"/>
              </w:rPr>
            </w:pPr>
          </w:p>
        </w:tc>
      </w:tr>
    </w:tbl>
    <w:p w14:paraId="58445693" w14:textId="77777777" w:rsidR="00E8655C" w:rsidRPr="00DC6634" w:rsidRDefault="00E8655C" w:rsidP="00383224">
      <w:pPr>
        <w:widowControl w:val="0"/>
        <w:rPr>
          <w:rFonts w:asciiTheme="minorHAnsi" w:eastAsia="MS Mincho" w:hAnsiTheme="minorHAnsi" w:cstheme="minorHAnsi"/>
          <w:kern w:val="2"/>
          <w:lang w:eastAsia="ja-JP"/>
        </w:rPr>
      </w:pPr>
      <w:r w:rsidRPr="00DC6634">
        <w:rPr>
          <w:rFonts w:asciiTheme="minorHAnsi" w:eastAsia="MS Mincho" w:hAnsiTheme="minorHAnsi" w:cstheme="minorHAnsi"/>
          <w:kern w:val="2"/>
          <w:lang w:eastAsia="ja-JP"/>
        </w:rPr>
        <w:t>(*)  Provisional</w:t>
      </w:r>
    </w:p>
    <w:p w14:paraId="50BA308D" w14:textId="77777777" w:rsidR="00E8655C" w:rsidRPr="00DC6634" w:rsidRDefault="00E8655C" w:rsidP="00383224">
      <w:pPr>
        <w:widowControl w:val="0"/>
        <w:kinsoku w:val="0"/>
        <w:overflowPunct w:val="0"/>
        <w:autoSpaceDE w:val="0"/>
        <w:autoSpaceDN w:val="0"/>
        <w:rPr>
          <w:rFonts w:asciiTheme="minorHAnsi" w:eastAsia="Yu Mincho" w:hAnsiTheme="minorHAnsi" w:cstheme="minorHAnsi"/>
          <w:lang w:eastAsia="ja-JP" w:bidi="en-US"/>
        </w:rPr>
      </w:pPr>
      <w:r w:rsidRPr="00DC6634">
        <w:rPr>
          <w:rFonts w:asciiTheme="minorHAnsi" w:eastAsia="Yu Mincho" w:hAnsiTheme="minorHAnsi" w:cstheme="minorHAnsi"/>
          <w:lang w:eastAsia="ja-JP" w:bidi="en-US"/>
        </w:rPr>
        <w:t>(**) Others include set-net, troll, pole and line and other artisanal fisheries etc., mostly operating within territorial water of Japan.</w:t>
      </w:r>
    </w:p>
    <w:p w14:paraId="03C036AD" w14:textId="6D3945FE" w:rsidR="0087456A" w:rsidRPr="00DC6634" w:rsidRDefault="00B35163" w:rsidP="00042EB0">
      <w:pPr>
        <w:kinsoku w:val="0"/>
        <w:overflowPunct w:val="0"/>
        <w:autoSpaceDE w:val="0"/>
        <w:autoSpaceDN w:val="0"/>
        <w:rPr>
          <w:rFonts w:asciiTheme="minorHAnsi" w:eastAsia="Yu Mincho" w:hAnsiTheme="minorHAnsi" w:cstheme="minorHAnsi"/>
          <w:lang w:eastAsia="ja-JP" w:bidi="en-US"/>
        </w:rPr>
      </w:pPr>
      <w:r w:rsidRPr="00DC6634">
        <w:rPr>
          <w:rFonts w:asciiTheme="minorHAnsi" w:eastAsia="Yu Mincho" w:hAnsiTheme="minorHAnsi" w:cstheme="minorHAnsi"/>
          <w:lang w:eastAsia="ja-JP" w:bidi="en-US"/>
        </w:rPr>
        <w:t xml:space="preserve">(***) </w:t>
      </w:r>
      <w:r w:rsidRPr="00DC6634">
        <w:rPr>
          <w:rFonts w:asciiTheme="minorHAnsi" w:hAnsiTheme="minorHAnsi" w:cstheme="minorHAnsi"/>
        </w:rPr>
        <w:t xml:space="preserve">All swordfish were bycatch. Data </w:t>
      </w:r>
      <w:r w:rsidR="00336156" w:rsidRPr="00DC6634">
        <w:rPr>
          <w:rFonts w:asciiTheme="minorHAnsi" w:hAnsiTheme="minorHAnsi" w:cstheme="minorHAnsi"/>
        </w:rPr>
        <w:t>f</w:t>
      </w:r>
      <w:r w:rsidRPr="00DC6634">
        <w:rPr>
          <w:rFonts w:asciiTheme="minorHAnsi" w:hAnsiTheme="minorHAnsi" w:cstheme="minorHAnsi"/>
        </w:rPr>
        <w:t>o</w:t>
      </w:r>
      <w:r w:rsidR="00336156" w:rsidRPr="00DC6634">
        <w:rPr>
          <w:rFonts w:asciiTheme="minorHAnsi" w:hAnsiTheme="minorHAnsi" w:cstheme="minorHAnsi"/>
        </w:rPr>
        <w:t>r</w:t>
      </w:r>
      <w:r w:rsidRPr="00DC6634">
        <w:rPr>
          <w:rFonts w:asciiTheme="minorHAnsi" w:hAnsiTheme="minorHAnsi" w:cstheme="minorHAnsi"/>
        </w:rPr>
        <w:t xml:space="preserve"> </w:t>
      </w:r>
      <w:ins w:id="528" w:author="呂紹葳" w:date="2024-08-09T11:37:00Z">
        <w:r w:rsidR="00FC642A" w:rsidRPr="00DC6634">
          <w:rPr>
            <w:rFonts w:asciiTheme="minorHAnsi" w:hAnsiTheme="minorHAnsi" w:cstheme="minorHAnsi"/>
          </w:rPr>
          <w:t>202</w:t>
        </w:r>
      </w:ins>
      <w:ins w:id="529" w:author="SungKwon Soh" w:date="2025-06-26T21:10:00Z" w16du:dateUtc="2025-06-26T12:10:00Z">
        <w:r w:rsidR="009E3551">
          <w:rPr>
            <w:rFonts w:asciiTheme="minorHAnsi" w:hAnsiTheme="minorHAnsi" w:cstheme="minorHAnsi"/>
          </w:rPr>
          <w:t>4</w:t>
        </w:r>
      </w:ins>
      <w:ins w:id="530" w:author="呂紹葳" w:date="2024-08-09T11:37:00Z">
        <w:r w:rsidR="00FC642A" w:rsidRPr="00DC6634">
          <w:rPr>
            <w:rFonts w:asciiTheme="minorHAnsi" w:hAnsiTheme="minorHAnsi" w:cstheme="minorHAnsi"/>
          </w:rPr>
          <w:t xml:space="preserve"> </w:t>
        </w:r>
      </w:ins>
      <w:r w:rsidRPr="00DC6634">
        <w:rPr>
          <w:rFonts w:asciiTheme="minorHAnsi" w:hAnsiTheme="minorHAnsi" w:cstheme="minorHAnsi"/>
        </w:rPr>
        <w:t xml:space="preserve">are still preliminary.  </w:t>
      </w:r>
    </w:p>
    <w:sectPr w:rsidR="0087456A" w:rsidRPr="00DC6634" w:rsidSect="00383224">
      <w:pgSz w:w="15840" w:h="12240" w:orient="landscape" w:code="1"/>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92CBB" w14:textId="77777777" w:rsidR="001505C7" w:rsidRDefault="001505C7" w:rsidP="0087456A">
      <w:r>
        <w:separator/>
      </w:r>
    </w:p>
  </w:endnote>
  <w:endnote w:type="continuationSeparator" w:id="0">
    <w:p w14:paraId="0F7F1F3A" w14:textId="77777777" w:rsidR="001505C7" w:rsidRDefault="001505C7" w:rsidP="0087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1"/>
    <w:family w:val="modern"/>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9974955"/>
      <w:docPartObj>
        <w:docPartGallery w:val="Page Numbers (Bottom of Page)"/>
        <w:docPartUnique/>
      </w:docPartObj>
    </w:sdtPr>
    <w:sdtEndPr>
      <w:rPr>
        <w:noProof/>
      </w:rPr>
    </w:sdtEndPr>
    <w:sdtContent>
      <w:p w14:paraId="07D297E6" w14:textId="1C11626C" w:rsidR="006B47E2" w:rsidRDefault="006B47E2" w:rsidP="00A90FA4">
        <w:pPr>
          <w:pStyle w:val="Footer"/>
          <w:jc w:val="center"/>
        </w:pPr>
        <w:r>
          <w:fldChar w:fldCharType="begin"/>
        </w:r>
        <w:r>
          <w:instrText xml:space="preserve"> PAGE   \* MERGEFORMAT </w:instrText>
        </w:r>
        <w:r>
          <w:fldChar w:fldCharType="separate"/>
        </w:r>
        <w:r w:rsidR="00537E9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B49E0" w14:textId="77777777" w:rsidR="001505C7" w:rsidRDefault="001505C7" w:rsidP="0087456A">
      <w:r>
        <w:separator/>
      </w:r>
    </w:p>
  </w:footnote>
  <w:footnote w:type="continuationSeparator" w:id="0">
    <w:p w14:paraId="48AEF921" w14:textId="77777777" w:rsidR="001505C7" w:rsidRDefault="001505C7" w:rsidP="0087456A">
      <w:r>
        <w:continuationSeparator/>
      </w:r>
    </w:p>
  </w:footnote>
  <w:footnote w:id="1">
    <w:p w14:paraId="6A78B020" w14:textId="77777777" w:rsidR="00DD6531" w:rsidRPr="006D62B5" w:rsidRDefault="00DD6531" w:rsidP="00DD6531">
      <w:pPr>
        <w:pStyle w:val="FootnoteText"/>
        <w:rPr>
          <w:rFonts w:ascii="Calibri" w:eastAsia="MS Mincho" w:hAnsi="Calibri" w:cs="Calibri"/>
          <w:lang w:eastAsia="ja-JP"/>
        </w:rPr>
      </w:pPr>
      <w:r w:rsidRPr="006D62B5">
        <w:rPr>
          <w:rStyle w:val="FootnoteReference"/>
          <w:rFonts w:ascii="Calibri" w:hAnsi="Calibri" w:cs="Calibri"/>
        </w:rPr>
        <w:footnoteRef/>
      </w:r>
      <w:r w:rsidRPr="006D62B5">
        <w:rPr>
          <w:rFonts w:ascii="Calibri" w:hAnsi="Calibri" w:cs="Calibri"/>
        </w:rPr>
        <w:t xml:space="preserve"> For the US swordfish longline fishery, the level of fishing effort shall not be increased beyond the maximum number of limited entry permits available during 2008-2010.</w:t>
      </w:r>
    </w:p>
  </w:footnote>
  <w:footnote w:id="2">
    <w:p w14:paraId="33099E9B" w14:textId="77777777" w:rsidR="00DD6531" w:rsidRPr="00F316A8" w:rsidRDefault="00DD6531" w:rsidP="00DD6531">
      <w:pPr>
        <w:pStyle w:val="FootnoteText"/>
        <w:rPr>
          <w:rFonts w:eastAsia="MS Mincho"/>
          <w:lang w:eastAsia="ja-JP"/>
        </w:rPr>
      </w:pPr>
      <w:r w:rsidRPr="006D62B5">
        <w:rPr>
          <w:rStyle w:val="FootnoteReference"/>
          <w:rFonts w:ascii="Calibri" w:hAnsi="Calibri" w:cs="Calibri"/>
        </w:rPr>
        <w:footnoteRef/>
      </w:r>
      <w:r w:rsidRPr="006D62B5">
        <w:rPr>
          <w:rFonts w:ascii="Calibri" w:hAnsi="Calibri" w:cs="Calibri"/>
        </w:rPr>
        <w:t xml:space="preserve"> </w:t>
      </w:r>
      <w:r w:rsidRPr="006D62B5">
        <w:rPr>
          <w:rFonts w:ascii="Calibri" w:eastAsia="MS Mincho" w:hAnsi="Calibri" w:cs="Calibri"/>
          <w:lang w:eastAsia="ja-JP"/>
        </w:rPr>
        <w:t xml:space="preserve">For the Chinese Taipei’s coastal artisanal </w:t>
      </w:r>
      <w:r w:rsidRPr="006D62B5">
        <w:rPr>
          <w:rFonts w:ascii="Calibri" w:hAnsi="Calibri" w:cs="Calibri"/>
        </w:rPr>
        <w:t>longline fishery, the level of fishing effort shall not be increased beyond the number of vessels licensed during 2008-2010.</w:t>
      </w:r>
    </w:p>
  </w:footnote>
  <w:footnote w:id="3">
    <w:p w14:paraId="0EF53AF1" w14:textId="2547C673" w:rsidR="00C957DA" w:rsidRPr="006D62B5" w:rsidRDefault="00C957DA" w:rsidP="0087456A">
      <w:pPr>
        <w:pStyle w:val="FootnoteText"/>
        <w:rPr>
          <w:rFonts w:asciiTheme="minorHAnsi" w:hAnsiTheme="minorHAnsi" w:cstheme="minorHAnsi"/>
        </w:rPr>
      </w:pPr>
      <w:r w:rsidRPr="006D62B5">
        <w:rPr>
          <w:rStyle w:val="FootnoteReference"/>
          <w:rFonts w:asciiTheme="minorHAnsi" w:hAnsiTheme="minorHAnsi" w:cstheme="minorHAnsi"/>
        </w:rPr>
        <w:footnoteRef/>
      </w:r>
      <w:r w:rsidRPr="006D62B5">
        <w:rPr>
          <w:rFonts w:asciiTheme="minorHAnsi" w:hAnsiTheme="minorHAnsi" w:cstheme="minorHAnsi"/>
        </w:rPr>
        <w:t xml:space="preserve"> </w:t>
      </w:r>
      <w:r w:rsidRPr="006D62B5">
        <w:rPr>
          <w:rFonts w:asciiTheme="minorHAnsi" w:hAnsiTheme="minorHAnsi" w:cstheme="minorHAnsi"/>
          <w:shd w:val="clear" w:color="auto" w:fill="FFFFFF"/>
        </w:rPr>
        <w:t>If collective effort limits across the North Pacific Ocean, report the Area and North Pacific Ocean separately.</w:t>
      </w:r>
    </w:p>
  </w:footnote>
  <w:footnote w:id="4">
    <w:p w14:paraId="70E2DE3A" w14:textId="77777777" w:rsidR="00C957DA" w:rsidRPr="006D62B5" w:rsidRDefault="00C957DA" w:rsidP="0087456A">
      <w:pPr>
        <w:pStyle w:val="FootnoteText"/>
        <w:rPr>
          <w:rFonts w:asciiTheme="minorHAnsi" w:eastAsia="MS Mincho" w:hAnsiTheme="minorHAnsi" w:cstheme="minorHAnsi"/>
          <w:lang w:eastAsia="ja-JP"/>
        </w:rPr>
      </w:pPr>
      <w:r w:rsidRPr="006D62B5">
        <w:rPr>
          <w:rStyle w:val="FootnoteReference"/>
          <w:rFonts w:asciiTheme="minorHAnsi" w:hAnsiTheme="minorHAnsi" w:cstheme="minorHAnsi"/>
        </w:rPr>
        <w:footnoteRef/>
      </w:r>
      <w:r w:rsidRPr="006D62B5">
        <w:rPr>
          <w:rFonts w:asciiTheme="minorHAnsi" w:hAnsiTheme="minorHAnsi" w:cstheme="minorHAnsi"/>
        </w:rPr>
        <w:t xml:space="preserve"> Fishing days shall be the total days of fishing (both targeting and bycatch).</w:t>
      </w:r>
      <w:r w:rsidRPr="006D62B5">
        <w:rPr>
          <w:rFonts w:asciiTheme="minorHAnsi" w:hAnsiTheme="minorHAnsi" w:cstheme="minorHAnsi"/>
          <w:sz w:val="16"/>
          <w:szCs w:val="16"/>
        </w:rPr>
        <w:t xml:space="preserve"> </w:t>
      </w:r>
      <w:r w:rsidRPr="006D62B5">
        <w:rPr>
          <w:rFonts w:asciiTheme="minorHAnsi" w:hAnsiTheme="minorHAnsi" w:cstheme="minorHAnsi"/>
          <w:w w:val="101"/>
          <w:lang w:eastAsia="ko-KR"/>
        </w:rPr>
        <w:t>CCMs can consider the plural effort metrics in Annex 1 to this CMM in their entirety and in the case of fisheries that take NPS as bycatch, the metric of “fishing days” may not be appropriate for assessing the compliance with the effort control provision.</w:t>
      </w:r>
    </w:p>
  </w:footnote>
  <w:footnote w:id="5">
    <w:p w14:paraId="412C5DF6" w14:textId="77777777" w:rsidR="008857C9" w:rsidRPr="006D62B5" w:rsidRDefault="008857C9">
      <w:pPr>
        <w:pStyle w:val="FootnoteText"/>
        <w:rPr>
          <w:rFonts w:asciiTheme="minorHAnsi" w:hAnsiTheme="minorHAnsi" w:cstheme="minorHAnsi"/>
          <w:lang w:eastAsia="ko-KR"/>
        </w:rPr>
      </w:pPr>
      <w:r w:rsidRPr="006D62B5">
        <w:rPr>
          <w:rStyle w:val="FootnoteReference"/>
          <w:rFonts w:asciiTheme="minorHAnsi" w:hAnsiTheme="minorHAnsi" w:cstheme="minorHAnsi"/>
        </w:rPr>
        <w:footnoteRef/>
      </w:r>
      <w:r w:rsidRPr="006D62B5">
        <w:rPr>
          <w:rFonts w:asciiTheme="minorHAnsi" w:hAnsiTheme="minorHAnsi" w:cstheme="minorHAnsi"/>
        </w:rPr>
        <w:t xml:space="preserve"> </w:t>
      </w:r>
      <w:r w:rsidRPr="006D62B5">
        <w:rPr>
          <w:rFonts w:asciiTheme="minorHAnsi" w:hAnsiTheme="minorHAnsi" w:cstheme="minorHAnsi"/>
          <w:lang w:eastAsia="ko-KR"/>
        </w:rPr>
        <w:t>Korea caught 2.3 tons of North Pacific swordfish as bycatch in 2008. No catches since then.</w:t>
      </w:r>
    </w:p>
  </w:footnote>
  <w:footnote w:id="6">
    <w:p w14:paraId="68E61A18" w14:textId="4B62B988" w:rsidR="008857C9" w:rsidRDefault="008857C9">
      <w:pPr>
        <w:pStyle w:val="FootnoteText"/>
      </w:pPr>
      <w:r w:rsidRPr="006D62B5">
        <w:rPr>
          <w:rStyle w:val="FootnoteReference"/>
          <w:rFonts w:asciiTheme="minorHAnsi" w:hAnsiTheme="minorHAnsi" w:cstheme="minorHAnsi"/>
        </w:rPr>
        <w:footnoteRef/>
      </w:r>
      <w:r w:rsidRPr="006D62B5">
        <w:rPr>
          <w:rFonts w:asciiTheme="minorHAnsi" w:hAnsiTheme="minorHAnsi" w:cstheme="minorHAnsi"/>
        </w:rPr>
        <w:t xml:space="preserve"> The maximum level of limited entry permits available during 2008-2010 was 164.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843A0"/>
    <w:multiLevelType w:val="hybridMultilevel"/>
    <w:tmpl w:val="414C6E34"/>
    <w:lvl w:ilvl="0" w:tplc="D19A9E9C">
      <w:start w:val="2"/>
      <w:numFmt w:val="lowerLetter"/>
      <w:lvlText w:val="%1."/>
      <w:lvlJc w:val="left"/>
      <w:pPr>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118146B5"/>
    <w:multiLevelType w:val="hybridMultilevel"/>
    <w:tmpl w:val="E2DEDBF0"/>
    <w:lvl w:ilvl="0" w:tplc="0409000F">
      <w:start w:val="1"/>
      <w:numFmt w:val="decimal"/>
      <w:lvlText w:val="%1."/>
      <w:lvlJc w:val="left"/>
      <w:pPr>
        <w:ind w:left="36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406A26"/>
    <w:multiLevelType w:val="hybridMultilevel"/>
    <w:tmpl w:val="E9E69D66"/>
    <w:lvl w:ilvl="0" w:tplc="30B057CA">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82A0B78C">
      <w:start w:val="3"/>
      <w:numFmt w:val="upperLetter"/>
      <w:lvlText w:val="%3."/>
      <w:lvlJc w:val="left"/>
      <w:pPr>
        <w:ind w:left="2700" w:hanging="360"/>
      </w:pPr>
      <w:rPr>
        <w:rFonts w:hint="default"/>
      </w:rPr>
    </w:lvl>
    <w:lvl w:ilvl="3" w:tplc="D13A20B2">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A13AB0"/>
    <w:multiLevelType w:val="hybridMultilevel"/>
    <w:tmpl w:val="B3D2F9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7C7055"/>
    <w:multiLevelType w:val="hybridMultilevel"/>
    <w:tmpl w:val="64DCC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9200B4"/>
    <w:multiLevelType w:val="hybridMultilevel"/>
    <w:tmpl w:val="3698D060"/>
    <w:lvl w:ilvl="0" w:tplc="9FB2D5EE">
      <w:start w:val="10"/>
      <w:numFmt w:val="upperLetter"/>
      <w:lvlText w:val="%1."/>
      <w:lvlJc w:val="left"/>
      <w:pPr>
        <w:ind w:left="100" w:hanging="216"/>
      </w:pPr>
      <w:rPr>
        <w:rFonts w:ascii="Times New Roman" w:eastAsia="Times New Roman" w:hAnsi="Times New Roman" w:cs="Times New Roman" w:hint="default"/>
        <w:spacing w:val="-6"/>
        <w:w w:val="99"/>
        <w:sz w:val="24"/>
        <w:szCs w:val="24"/>
      </w:rPr>
    </w:lvl>
    <w:lvl w:ilvl="1" w:tplc="BD9EE77A">
      <w:start w:val="1"/>
      <w:numFmt w:val="decimal"/>
      <w:lvlText w:val="%2."/>
      <w:lvlJc w:val="left"/>
      <w:pPr>
        <w:ind w:left="820" w:hanging="360"/>
      </w:pPr>
      <w:rPr>
        <w:rFonts w:hint="default"/>
        <w:b/>
        <w:bCs/>
        <w:spacing w:val="-4"/>
        <w:w w:val="99"/>
      </w:rPr>
    </w:lvl>
    <w:lvl w:ilvl="2" w:tplc="EEAA7E14">
      <w:numFmt w:val="bullet"/>
      <w:lvlText w:val="•"/>
      <w:lvlJc w:val="left"/>
      <w:pPr>
        <w:ind w:left="1793" w:hanging="360"/>
      </w:pPr>
      <w:rPr>
        <w:rFonts w:hint="default"/>
      </w:rPr>
    </w:lvl>
    <w:lvl w:ilvl="3" w:tplc="53D47CF2">
      <w:numFmt w:val="bullet"/>
      <w:lvlText w:val="•"/>
      <w:lvlJc w:val="left"/>
      <w:pPr>
        <w:ind w:left="2766" w:hanging="360"/>
      </w:pPr>
      <w:rPr>
        <w:rFonts w:hint="default"/>
      </w:rPr>
    </w:lvl>
    <w:lvl w:ilvl="4" w:tplc="DC4A7C26">
      <w:numFmt w:val="bullet"/>
      <w:lvlText w:val="•"/>
      <w:lvlJc w:val="left"/>
      <w:pPr>
        <w:ind w:left="3740" w:hanging="360"/>
      </w:pPr>
      <w:rPr>
        <w:rFonts w:hint="default"/>
      </w:rPr>
    </w:lvl>
    <w:lvl w:ilvl="5" w:tplc="288259C2">
      <w:numFmt w:val="bullet"/>
      <w:lvlText w:val="•"/>
      <w:lvlJc w:val="left"/>
      <w:pPr>
        <w:ind w:left="4713" w:hanging="360"/>
      </w:pPr>
      <w:rPr>
        <w:rFonts w:hint="default"/>
      </w:rPr>
    </w:lvl>
    <w:lvl w:ilvl="6" w:tplc="FDFC7934">
      <w:numFmt w:val="bullet"/>
      <w:lvlText w:val="•"/>
      <w:lvlJc w:val="left"/>
      <w:pPr>
        <w:ind w:left="5686" w:hanging="360"/>
      </w:pPr>
      <w:rPr>
        <w:rFonts w:hint="default"/>
      </w:rPr>
    </w:lvl>
    <w:lvl w:ilvl="7" w:tplc="2B386A22">
      <w:numFmt w:val="bullet"/>
      <w:lvlText w:val="•"/>
      <w:lvlJc w:val="left"/>
      <w:pPr>
        <w:ind w:left="6660" w:hanging="360"/>
      </w:pPr>
      <w:rPr>
        <w:rFonts w:hint="default"/>
      </w:rPr>
    </w:lvl>
    <w:lvl w:ilvl="8" w:tplc="351008C6">
      <w:numFmt w:val="bullet"/>
      <w:lvlText w:val="•"/>
      <w:lvlJc w:val="left"/>
      <w:pPr>
        <w:ind w:left="7633" w:hanging="360"/>
      </w:pPr>
      <w:rPr>
        <w:rFonts w:hint="default"/>
      </w:rPr>
    </w:lvl>
  </w:abstractNum>
  <w:abstractNum w:abstractNumId="8" w15:restartNumberingAfterBreak="0">
    <w:nsid w:val="2EB523CD"/>
    <w:multiLevelType w:val="hybridMultilevel"/>
    <w:tmpl w:val="3E1AD8C4"/>
    <w:lvl w:ilvl="0" w:tplc="C9289F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195B53"/>
    <w:multiLevelType w:val="hybridMultilevel"/>
    <w:tmpl w:val="2D7E7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74F07"/>
    <w:multiLevelType w:val="hybridMultilevel"/>
    <w:tmpl w:val="BEC05F34"/>
    <w:lvl w:ilvl="0" w:tplc="42AE8FC6">
      <w:start w:val="5"/>
      <w:numFmt w:val="decimal"/>
      <w:lvlText w:val="%1."/>
      <w:lvlJc w:val="left"/>
      <w:pPr>
        <w:ind w:left="1720" w:hanging="305"/>
      </w:pPr>
      <w:rPr>
        <w:rFonts w:hint="default"/>
        <w:spacing w:val="-30"/>
        <w:w w:val="99"/>
        <w:sz w:val="22"/>
        <w:szCs w:val="24"/>
        <w:lang w:val="en-US" w:eastAsia="en-US" w:bidi="en-US"/>
      </w:rPr>
    </w:lvl>
    <w:lvl w:ilvl="1" w:tplc="86F83EAE">
      <w:start w:val="1"/>
      <w:numFmt w:val="decimal"/>
      <w:lvlText w:val="(%2)"/>
      <w:lvlJc w:val="left"/>
      <w:pPr>
        <w:ind w:left="199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3006" w:hanging="449"/>
      </w:pPr>
      <w:rPr>
        <w:rFonts w:hint="default"/>
        <w:lang w:val="en-US" w:eastAsia="en-US" w:bidi="en-US"/>
      </w:rPr>
    </w:lvl>
    <w:lvl w:ilvl="3" w:tplc="319446B6">
      <w:numFmt w:val="bullet"/>
      <w:lvlText w:val="•"/>
      <w:lvlJc w:val="left"/>
      <w:pPr>
        <w:ind w:left="4013" w:hanging="449"/>
      </w:pPr>
      <w:rPr>
        <w:rFonts w:hint="default"/>
        <w:lang w:val="en-US" w:eastAsia="en-US" w:bidi="en-US"/>
      </w:rPr>
    </w:lvl>
    <w:lvl w:ilvl="4" w:tplc="11BEF644">
      <w:numFmt w:val="bullet"/>
      <w:lvlText w:val="•"/>
      <w:lvlJc w:val="left"/>
      <w:pPr>
        <w:ind w:left="5020" w:hanging="449"/>
      </w:pPr>
      <w:rPr>
        <w:rFonts w:hint="default"/>
        <w:lang w:val="en-US" w:eastAsia="en-US" w:bidi="en-US"/>
      </w:rPr>
    </w:lvl>
    <w:lvl w:ilvl="5" w:tplc="2B9085DE">
      <w:numFmt w:val="bullet"/>
      <w:lvlText w:val="•"/>
      <w:lvlJc w:val="left"/>
      <w:pPr>
        <w:ind w:left="6026" w:hanging="449"/>
      </w:pPr>
      <w:rPr>
        <w:rFonts w:hint="default"/>
        <w:lang w:val="en-US" w:eastAsia="en-US" w:bidi="en-US"/>
      </w:rPr>
    </w:lvl>
    <w:lvl w:ilvl="6" w:tplc="0B889E6A">
      <w:numFmt w:val="bullet"/>
      <w:lvlText w:val="•"/>
      <w:lvlJc w:val="left"/>
      <w:pPr>
        <w:ind w:left="7033" w:hanging="449"/>
      </w:pPr>
      <w:rPr>
        <w:rFonts w:hint="default"/>
        <w:lang w:val="en-US" w:eastAsia="en-US" w:bidi="en-US"/>
      </w:rPr>
    </w:lvl>
    <w:lvl w:ilvl="7" w:tplc="CDF235D2">
      <w:numFmt w:val="bullet"/>
      <w:lvlText w:val="•"/>
      <w:lvlJc w:val="left"/>
      <w:pPr>
        <w:ind w:left="8040" w:hanging="449"/>
      </w:pPr>
      <w:rPr>
        <w:rFonts w:hint="default"/>
        <w:lang w:val="en-US" w:eastAsia="en-US" w:bidi="en-US"/>
      </w:rPr>
    </w:lvl>
    <w:lvl w:ilvl="8" w:tplc="3C4ED0DC">
      <w:numFmt w:val="bullet"/>
      <w:lvlText w:val="•"/>
      <w:lvlJc w:val="left"/>
      <w:pPr>
        <w:ind w:left="9046" w:hanging="449"/>
      </w:pPr>
      <w:rPr>
        <w:rFonts w:hint="default"/>
        <w:lang w:val="en-US" w:eastAsia="en-US" w:bidi="en-US"/>
      </w:rPr>
    </w:lvl>
  </w:abstractNum>
  <w:abstractNum w:abstractNumId="11" w15:restartNumberingAfterBreak="0">
    <w:nsid w:val="359A1716"/>
    <w:multiLevelType w:val="hybridMultilevel"/>
    <w:tmpl w:val="DC4A8348"/>
    <w:lvl w:ilvl="0" w:tplc="E076D4DA">
      <w:start w:val="1"/>
      <w:numFmt w:val="decimal"/>
      <w:lvlText w:val="%1."/>
      <w:lvlJc w:val="left"/>
      <w:pPr>
        <w:ind w:left="820" w:hanging="360"/>
      </w:pPr>
      <w:rPr>
        <w:rFonts w:ascii="Times New Roman" w:eastAsia="Times New Roman" w:hAnsi="Times New Roman" w:cs="Times New Roman" w:hint="default"/>
        <w:b/>
        <w:bCs/>
        <w:spacing w:val="-4"/>
        <w:w w:val="99"/>
        <w:sz w:val="24"/>
        <w:szCs w:val="24"/>
      </w:rPr>
    </w:lvl>
    <w:lvl w:ilvl="1" w:tplc="35D823D4">
      <w:numFmt w:val="bullet"/>
      <w:lvlText w:val="•"/>
      <w:lvlJc w:val="left"/>
      <w:pPr>
        <w:ind w:left="1702" w:hanging="360"/>
      </w:pPr>
      <w:rPr>
        <w:rFonts w:hint="default"/>
      </w:rPr>
    </w:lvl>
    <w:lvl w:ilvl="2" w:tplc="F29AA682">
      <w:numFmt w:val="bullet"/>
      <w:lvlText w:val="•"/>
      <w:lvlJc w:val="left"/>
      <w:pPr>
        <w:ind w:left="2584" w:hanging="360"/>
      </w:pPr>
      <w:rPr>
        <w:rFonts w:hint="default"/>
      </w:rPr>
    </w:lvl>
    <w:lvl w:ilvl="3" w:tplc="6C766BCC">
      <w:numFmt w:val="bullet"/>
      <w:lvlText w:val="•"/>
      <w:lvlJc w:val="left"/>
      <w:pPr>
        <w:ind w:left="3466" w:hanging="360"/>
      </w:pPr>
      <w:rPr>
        <w:rFonts w:hint="default"/>
      </w:rPr>
    </w:lvl>
    <w:lvl w:ilvl="4" w:tplc="F3FEFAE0">
      <w:numFmt w:val="bullet"/>
      <w:lvlText w:val="•"/>
      <w:lvlJc w:val="left"/>
      <w:pPr>
        <w:ind w:left="4348" w:hanging="360"/>
      </w:pPr>
      <w:rPr>
        <w:rFonts w:hint="default"/>
      </w:rPr>
    </w:lvl>
    <w:lvl w:ilvl="5" w:tplc="FE8CF698">
      <w:numFmt w:val="bullet"/>
      <w:lvlText w:val="•"/>
      <w:lvlJc w:val="left"/>
      <w:pPr>
        <w:ind w:left="5230" w:hanging="360"/>
      </w:pPr>
      <w:rPr>
        <w:rFonts w:hint="default"/>
      </w:rPr>
    </w:lvl>
    <w:lvl w:ilvl="6" w:tplc="D1809446">
      <w:numFmt w:val="bullet"/>
      <w:lvlText w:val="•"/>
      <w:lvlJc w:val="left"/>
      <w:pPr>
        <w:ind w:left="6112" w:hanging="360"/>
      </w:pPr>
      <w:rPr>
        <w:rFonts w:hint="default"/>
      </w:rPr>
    </w:lvl>
    <w:lvl w:ilvl="7" w:tplc="C2E07CD8">
      <w:numFmt w:val="bullet"/>
      <w:lvlText w:val="•"/>
      <w:lvlJc w:val="left"/>
      <w:pPr>
        <w:ind w:left="6994" w:hanging="360"/>
      </w:pPr>
      <w:rPr>
        <w:rFonts w:hint="default"/>
      </w:rPr>
    </w:lvl>
    <w:lvl w:ilvl="8" w:tplc="E5E068E4">
      <w:numFmt w:val="bullet"/>
      <w:lvlText w:val="•"/>
      <w:lvlJc w:val="left"/>
      <w:pPr>
        <w:ind w:left="7876" w:hanging="360"/>
      </w:pPr>
      <w:rPr>
        <w:rFonts w:hint="default"/>
      </w:rPr>
    </w:lvl>
  </w:abstractNum>
  <w:abstractNum w:abstractNumId="12" w15:restartNumberingAfterBreak="0">
    <w:nsid w:val="368955B5"/>
    <w:multiLevelType w:val="hybridMultilevel"/>
    <w:tmpl w:val="C1080B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09250E"/>
    <w:multiLevelType w:val="hybridMultilevel"/>
    <w:tmpl w:val="3306C60C"/>
    <w:lvl w:ilvl="0" w:tplc="17184000">
      <w:start w:val="1"/>
      <w:numFmt w:val="decimal"/>
      <w:pStyle w:val="WCPFC"/>
      <w:lvlText w:val="%1."/>
      <w:lvlJc w:val="left"/>
      <w:pPr>
        <w:ind w:left="1080" w:hanging="360"/>
      </w:pPr>
      <w:rPr>
        <w:rFonts w:ascii="Times New Roman" w:hAnsi="Times New Roman" w:cs="Times New Roman" w:hint="default"/>
        <w:b w:val="0"/>
        <w:i w:val="0"/>
        <w:strike w:val="0"/>
        <w:color w:val="auto"/>
        <w:sz w:val="22"/>
      </w:rPr>
    </w:lvl>
    <w:lvl w:ilvl="1" w:tplc="0C090003">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D41E0DC8">
      <w:start w:val="1"/>
      <w:numFmt w:val="decimal"/>
      <w:lvlText w:val="%4)"/>
      <w:lvlJc w:val="left"/>
      <w:pPr>
        <w:ind w:left="4680" w:hanging="360"/>
      </w:pPr>
      <w:rPr>
        <w:rFonts w:hint="default"/>
      </w:rPr>
    </w:lvl>
    <w:lvl w:ilvl="4" w:tplc="5608EEB8">
      <w:start w:val="1"/>
      <w:numFmt w:val="decimal"/>
      <w:lvlText w:val="(%5)"/>
      <w:lvlJc w:val="left"/>
      <w:pPr>
        <w:ind w:left="5400" w:hanging="360"/>
      </w:pPr>
      <w:rPr>
        <w:rFonts w:hint="default"/>
      </w:rPr>
    </w:lvl>
    <w:lvl w:ilvl="5" w:tplc="C400D1A0">
      <w:start w:val="1"/>
      <w:numFmt w:val="lowerLetter"/>
      <w:lvlText w:val="%6."/>
      <w:lvlJc w:val="left"/>
      <w:pPr>
        <w:ind w:left="6120" w:hanging="360"/>
      </w:pPr>
      <w:rPr>
        <w:rFonts w:hint="default"/>
      </w:rPr>
    </w:lvl>
    <w:lvl w:ilvl="6" w:tplc="0C09000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4" w15:restartNumberingAfterBreak="0">
    <w:nsid w:val="373367F1"/>
    <w:multiLevelType w:val="hybridMultilevel"/>
    <w:tmpl w:val="D32A681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B556902"/>
    <w:multiLevelType w:val="hybridMultilevel"/>
    <w:tmpl w:val="5720FFD2"/>
    <w:lvl w:ilvl="0" w:tplc="9ACE6476">
      <w:start w:val="1"/>
      <w:numFmt w:val="decimal"/>
      <w:pStyle w:val="SCNumberedText"/>
      <w:lvlText w:val="%1."/>
      <w:lvlJc w:val="left"/>
      <w:pPr>
        <w:ind w:left="1495" w:hanging="360"/>
      </w:pPr>
      <w:rPr>
        <w:rFonts w:ascii="Times New Roman" w:hAnsi="Times New Roman" w:cs="Times New Roman" w:hint="default"/>
        <w:b w:val="0"/>
        <w:bCs w:val="0"/>
        <w:i w:val="0"/>
        <w:iCs w:val="0"/>
      </w:rPr>
    </w:lvl>
    <w:lvl w:ilvl="1" w:tplc="EA3C9932">
      <w:start w:val="1"/>
      <w:numFmt w:val="lowerLetter"/>
      <w:lvlText w:val="%2)"/>
      <w:lvlJc w:val="left"/>
      <w:pPr>
        <w:ind w:left="2273"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2" w:tplc="BF3AC74A">
      <w:start w:val="1"/>
      <w:numFmt w:val="lowerRoman"/>
      <w:lvlText w:val="%3"/>
      <w:lvlJc w:val="left"/>
      <w:pPr>
        <w:ind w:left="2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3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4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5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5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6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7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D146F7C"/>
    <w:multiLevelType w:val="hybridMultilevel"/>
    <w:tmpl w:val="27069B30"/>
    <w:lvl w:ilvl="0" w:tplc="EA3C9932">
      <w:start w:val="1"/>
      <w:numFmt w:val="lowerLetter"/>
      <w:lvlText w:val="%1)"/>
      <w:lvlJc w:val="left"/>
      <w:pPr>
        <w:ind w:left="108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43887FDA"/>
    <w:multiLevelType w:val="hybridMultilevel"/>
    <w:tmpl w:val="B3D2F960"/>
    <w:lvl w:ilvl="0" w:tplc="ED241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20" w15:restartNumberingAfterBreak="0">
    <w:nsid w:val="49E932EC"/>
    <w:multiLevelType w:val="hybridMultilevel"/>
    <w:tmpl w:val="0FCC623E"/>
    <w:lvl w:ilvl="0" w:tplc="99642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AB496E"/>
    <w:multiLevelType w:val="hybridMultilevel"/>
    <w:tmpl w:val="DA581316"/>
    <w:lvl w:ilvl="0" w:tplc="CEC4AB4A">
      <w:start w:val="1"/>
      <w:numFmt w:val="lowerLetter"/>
      <w:lvlText w:val="(%1)"/>
      <w:lvlJc w:val="left"/>
      <w:pPr>
        <w:ind w:left="470" w:hanging="360"/>
      </w:pPr>
    </w:lvl>
    <w:lvl w:ilvl="1" w:tplc="04090019">
      <w:start w:val="1"/>
      <w:numFmt w:val="lowerLetter"/>
      <w:lvlText w:val="%2."/>
      <w:lvlJc w:val="left"/>
      <w:pPr>
        <w:ind w:left="1190" w:hanging="360"/>
      </w:pPr>
    </w:lvl>
    <w:lvl w:ilvl="2" w:tplc="0409001B">
      <w:start w:val="1"/>
      <w:numFmt w:val="lowerRoman"/>
      <w:lvlText w:val="%3."/>
      <w:lvlJc w:val="right"/>
      <w:pPr>
        <w:ind w:left="1910" w:hanging="180"/>
      </w:pPr>
    </w:lvl>
    <w:lvl w:ilvl="3" w:tplc="0409000F">
      <w:start w:val="1"/>
      <w:numFmt w:val="decimal"/>
      <w:lvlText w:val="%4."/>
      <w:lvlJc w:val="left"/>
      <w:pPr>
        <w:ind w:left="2630" w:hanging="360"/>
      </w:pPr>
    </w:lvl>
    <w:lvl w:ilvl="4" w:tplc="04090019">
      <w:start w:val="1"/>
      <w:numFmt w:val="lowerLetter"/>
      <w:lvlText w:val="%5."/>
      <w:lvlJc w:val="left"/>
      <w:pPr>
        <w:ind w:left="3350" w:hanging="360"/>
      </w:pPr>
    </w:lvl>
    <w:lvl w:ilvl="5" w:tplc="0409001B">
      <w:start w:val="1"/>
      <w:numFmt w:val="lowerRoman"/>
      <w:lvlText w:val="%6."/>
      <w:lvlJc w:val="right"/>
      <w:pPr>
        <w:ind w:left="4070" w:hanging="180"/>
      </w:pPr>
    </w:lvl>
    <w:lvl w:ilvl="6" w:tplc="0409000F">
      <w:start w:val="1"/>
      <w:numFmt w:val="decimal"/>
      <w:lvlText w:val="%7."/>
      <w:lvlJc w:val="left"/>
      <w:pPr>
        <w:ind w:left="4790" w:hanging="360"/>
      </w:pPr>
    </w:lvl>
    <w:lvl w:ilvl="7" w:tplc="04090019">
      <w:start w:val="1"/>
      <w:numFmt w:val="lowerLetter"/>
      <w:lvlText w:val="%8."/>
      <w:lvlJc w:val="left"/>
      <w:pPr>
        <w:ind w:left="5510" w:hanging="360"/>
      </w:pPr>
    </w:lvl>
    <w:lvl w:ilvl="8" w:tplc="0409001B">
      <w:start w:val="1"/>
      <w:numFmt w:val="lowerRoman"/>
      <w:lvlText w:val="%9."/>
      <w:lvlJc w:val="right"/>
      <w:pPr>
        <w:ind w:left="6230" w:hanging="180"/>
      </w:pPr>
    </w:lvl>
  </w:abstractNum>
  <w:abstractNum w:abstractNumId="22" w15:restartNumberingAfterBreak="0">
    <w:nsid w:val="4EEF6FDA"/>
    <w:multiLevelType w:val="hybridMultilevel"/>
    <w:tmpl w:val="DA581316"/>
    <w:lvl w:ilvl="0" w:tplc="FFFFFFFF">
      <w:start w:val="1"/>
      <w:numFmt w:val="lowerLetter"/>
      <w:lvlText w:val="(%1)"/>
      <w:lvlJc w:val="left"/>
      <w:pPr>
        <w:ind w:left="470" w:hanging="360"/>
      </w:pPr>
    </w:lvl>
    <w:lvl w:ilvl="1" w:tplc="FFFFFFFF">
      <w:start w:val="1"/>
      <w:numFmt w:val="lowerLetter"/>
      <w:lvlText w:val="%2."/>
      <w:lvlJc w:val="left"/>
      <w:pPr>
        <w:ind w:left="1190" w:hanging="360"/>
      </w:pPr>
    </w:lvl>
    <w:lvl w:ilvl="2" w:tplc="FFFFFFFF">
      <w:start w:val="1"/>
      <w:numFmt w:val="lowerRoman"/>
      <w:lvlText w:val="%3."/>
      <w:lvlJc w:val="right"/>
      <w:pPr>
        <w:ind w:left="1910" w:hanging="180"/>
      </w:pPr>
    </w:lvl>
    <w:lvl w:ilvl="3" w:tplc="FFFFFFFF">
      <w:start w:val="1"/>
      <w:numFmt w:val="decimal"/>
      <w:lvlText w:val="%4."/>
      <w:lvlJc w:val="left"/>
      <w:pPr>
        <w:ind w:left="2630" w:hanging="360"/>
      </w:pPr>
    </w:lvl>
    <w:lvl w:ilvl="4" w:tplc="FFFFFFFF">
      <w:start w:val="1"/>
      <w:numFmt w:val="lowerLetter"/>
      <w:lvlText w:val="%5."/>
      <w:lvlJc w:val="left"/>
      <w:pPr>
        <w:ind w:left="3350" w:hanging="360"/>
      </w:pPr>
    </w:lvl>
    <w:lvl w:ilvl="5" w:tplc="FFFFFFFF">
      <w:start w:val="1"/>
      <w:numFmt w:val="lowerRoman"/>
      <w:lvlText w:val="%6."/>
      <w:lvlJc w:val="right"/>
      <w:pPr>
        <w:ind w:left="4070" w:hanging="180"/>
      </w:pPr>
    </w:lvl>
    <w:lvl w:ilvl="6" w:tplc="FFFFFFFF">
      <w:start w:val="1"/>
      <w:numFmt w:val="decimal"/>
      <w:lvlText w:val="%7."/>
      <w:lvlJc w:val="left"/>
      <w:pPr>
        <w:ind w:left="4790" w:hanging="360"/>
      </w:pPr>
    </w:lvl>
    <w:lvl w:ilvl="7" w:tplc="FFFFFFFF">
      <w:start w:val="1"/>
      <w:numFmt w:val="lowerLetter"/>
      <w:lvlText w:val="%8."/>
      <w:lvlJc w:val="left"/>
      <w:pPr>
        <w:ind w:left="5510" w:hanging="360"/>
      </w:pPr>
    </w:lvl>
    <w:lvl w:ilvl="8" w:tplc="FFFFFFFF">
      <w:start w:val="1"/>
      <w:numFmt w:val="lowerRoman"/>
      <w:lvlText w:val="%9."/>
      <w:lvlJc w:val="right"/>
      <w:pPr>
        <w:ind w:left="6230" w:hanging="180"/>
      </w:pPr>
    </w:lvl>
  </w:abstractNum>
  <w:abstractNum w:abstractNumId="23" w15:restartNumberingAfterBreak="0">
    <w:nsid w:val="4F84377B"/>
    <w:multiLevelType w:val="multilevel"/>
    <w:tmpl w:val="CB761E10"/>
    <w:lvl w:ilvl="0">
      <w:start w:val="1"/>
      <w:numFmt w:val="decimal"/>
      <w:lvlText w:val="%1."/>
      <w:lvlJc w:val="left"/>
      <w:pPr>
        <w:ind w:left="420" w:hanging="300"/>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540" w:hanging="420"/>
      </w:pPr>
      <w:rPr>
        <w:rFonts w:ascii="Times New Roman" w:eastAsia="Times New Roman" w:hAnsi="Times New Roman" w:cs="Times New Roman" w:hint="default"/>
        <w:b/>
        <w:bCs/>
        <w:spacing w:val="-2"/>
        <w:w w:val="99"/>
        <w:sz w:val="24"/>
        <w:szCs w:val="24"/>
        <w:lang w:val="en-US" w:eastAsia="en-US" w:bidi="en-US"/>
      </w:rPr>
    </w:lvl>
    <w:lvl w:ilvl="2">
      <w:numFmt w:val="bullet"/>
      <w:lvlText w:val="•"/>
      <w:lvlJc w:val="left"/>
      <w:pPr>
        <w:ind w:left="1546" w:hanging="420"/>
      </w:pPr>
      <w:rPr>
        <w:rFonts w:hint="default"/>
        <w:lang w:val="en-US" w:eastAsia="en-US" w:bidi="en-US"/>
      </w:rPr>
    </w:lvl>
    <w:lvl w:ilvl="3">
      <w:numFmt w:val="bullet"/>
      <w:lvlText w:val="•"/>
      <w:lvlJc w:val="left"/>
      <w:pPr>
        <w:ind w:left="2553" w:hanging="420"/>
      </w:pPr>
      <w:rPr>
        <w:rFonts w:hint="default"/>
        <w:lang w:val="en-US" w:eastAsia="en-US" w:bidi="en-US"/>
      </w:rPr>
    </w:lvl>
    <w:lvl w:ilvl="4">
      <w:numFmt w:val="bullet"/>
      <w:lvlText w:val="•"/>
      <w:lvlJc w:val="left"/>
      <w:pPr>
        <w:ind w:left="3560" w:hanging="420"/>
      </w:pPr>
      <w:rPr>
        <w:rFonts w:hint="default"/>
        <w:lang w:val="en-US" w:eastAsia="en-US" w:bidi="en-US"/>
      </w:rPr>
    </w:lvl>
    <w:lvl w:ilvl="5">
      <w:numFmt w:val="bullet"/>
      <w:lvlText w:val="•"/>
      <w:lvlJc w:val="left"/>
      <w:pPr>
        <w:ind w:left="4566" w:hanging="420"/>
      </w:pPr>
      <w:rPr>
        <w:rFonts w:hint="default"/>
        <w:lang w:val="en-US" w:eastAsia="en-US" w:bidi="en-US"/>
      </w:rPr>
    </w:lvl>
    <w:lvl w:ilvl="6">
      <w:numFmt w:val="bullet"/>
      <w:lvlText w:val="•"/>
      <w:lvlJc w:val="left"/>
      <w:pPr>
        <w:ind w:left="5573" w:hanging="420"/>
      </w:pPr>
      <w:rPr>
        <w:rFonts w:hint="default"/>
        <w:lang w:val="en-US" w:eastAsia="en-US" w:bidi="en-US"/>
      </w:rPr>
    </w:lvl>
    <w:lvl w:ilvl="7">
      <w:numFmt w:val="bullet"/>
      <w:lvlText w:val="•"/>
      <w:lvlJc w:val="left"/>
      <w:pPr>
        <w:ind w:left="6580" w:hanging="420"/>
      </w:pPr>
      <w:rPr>
        <w:rFonts w:hint="default"/>
        <w:lang w:val="en-US" w:eastAsia="en-US" w:bidi="en-US"/>
      </w:rPr>
    </w:lvl>
    <w:lvl w:ilvl="8">
      <w:numFmt w:val="bullet"/>
      <w:lvlText w:val="•"/>
      <w:lvlJc w:val="left"/>
      <w:pPr>
        <w:ind w:left="7586" w:hanging="420"/>
      </w:pPr>
      <w:rPr>
        <w:rFonts w:hint="default"/>
        <w:lang w:val="en-US" w:eastAsia="en-US" w:bidi="en-US"/>
      </w:rPr>
    </w:lvl>
  </w:abstractNum>
  <w:abstractNum w:abstractNumId="24" w15:restartNumberingAfterBreak="0">
    <w:nsid w:val="53CA36DB"/>
    <w:multiLevelType w:val="hybridMultilevel"/>
    <w:tmpl w:val="6166E792"/>
    <w:lvl w:ilvl="0" w:tplc="E9921626">
      <w:start w:val="1"/>
      <w:numFmt w:val="decimal"/>
      <w:lvlText w:val="B.%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002CB7"/>
    <w:multiLevelType w:val="hybridMultilevel"/>
    <w:tmpl w:val="E88E153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753594"/>
    <w:multiLevelType w:val="hybridMultilevel"/>
    <w:tmpl w:val="54C6BE7C"/>
    <w:lvl w:ilvl="0" w:tplc="FFFFFFFF">
      <w:start w:val="1"/>
      <w:numFmt w:val="lowerLetter"/>
      <w:lvlText w:val="%1."/>
      <w:lvlJc w:val="left"/>
      <w:pPr>
        <w:ind w:left="360" w:hanging="360"/>
      </w:pPr>
      <w:rPr>
        <w:rFonts w:eastAsia="Times New Roman"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7" w15:restartNumberingAfterBreak="0">
    <w:nsid w:val="55B961D2"/>
    <w:multiLevelType w:val="hybridMultilevel"/>
    <w:tmpl w:val="2376D6C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67E70B1"/>
    <w:multiLevelType w:val="hybridMultilevel"/>
    <w:tmpl w:val="F190D940"/>
    <w:lvl w:ilvl="0" w:tplc="5AC498D6">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EA22DB"/>
    <w:multiLevelType w:val="hybridMultilevel"/>
    <w:tmpl w:val="CC62437A"/>
    <w:lvl w:ilvl="0" w:tplc="6EC035E6">
      <w:start w:val="1"/>
      <w:numFmt w:val="decimal"/>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F1519"/>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7742FC"/>
    <w:multiLevelType w:val="hybridMultilevel"/>
    <w:tmpl w:val="127CA416"/>
    <w:styleLink w:val="ImportedStyle1"/>
    <w:lvl w:ilvl="0" w:tplc="80E8DA8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5810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3463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542CB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2E7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6456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4EE73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4830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14176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E8E7A5A"/>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6A7F32"/>
    <w:multiLevelType w:val="hybridMultilevel"/>
    <w:tmpl w:val="DDAC8B92"/>
    <w:lvl w:ilvl="0" w:tplc="E9921626">
      <w:start w:val="1"/>
      <w:numFmt w:val="decimal"/>
      <w:lvlText w:val="B.%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B536AE"/>
    <w:multiLevelType w:val="hybridMultilevel"/>
    <w:tmpl w:val="CDB6424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8A35D55"/>
    <w:multiLevelType w:val="hybridMultilevel"/>
    <w:tmpl w:val="AE5A30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8E12F78"/>
    <w:multiLevelType w:val="hybridMultilevel"/>
    <w:tmpl w:val="929E42E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EE909A6"/>
    <w:multiLevelType w:val="hybridMultilevel"/>
    <w:tmpl w:val="19C884E8"/>
    <w:lvl w:ilvl="0" w:tplc="CF825EA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63666660">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14915552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27907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05328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9959743">
    <w:abstractNumId w:val="28"/>
  </w:num>
  <w:num w:numId="6" w16cid:durableId="497691769">
    <w:abstractNumId w:val="32"/>
  </w:num>
  <w:num w:numId="7" w16cid:durableId="1694570137">
    <w:abstractNumId w:val="19"/>
  </w:num>
  <w:num w:numId="8" w16cid:durableId="1486356895">
    <w:abstractNumId w:val="1"/>
  </w:num>
  <w:num w:numId="9" w16cid:durableId="751660515">
    <w:abstractNumId w:val="14"/>
  </w:num>
  <w:num w:numId="10" w16cid:durableId="1180436789">
    <w:abstractNumId w:val="16"/>
  </w:num>
  <w:num w:numId="11" w16cid:durableId="1884512984">
    <w:abstractNumId w:val="15"/>
  </w:num>
  <w:num w:numId="12" w16cid:durableId="1351562289">
    <w:abstractNumId w:val="4"/>
  </w:num>
  <w:num w:numId="13" w16cid:durableId="1454978494">
    <w:abstractNumId w:val="17"/>
  </w:num>
  <w:num w:numId="14" w16cid:durableId="940184023">
    <w:abstractNumId w:val="0"/>
  </w:num>
  <w:num w:numId="15" w16cid:durableId="1896089195">
    <w:abstractNumId w:val="3"/>
  </w:num>
  <w:num w:numId="16" w16cid:durableId="660352746">
    <w:abstractNumId w:val="26"/>
  </w:num>
  <w:num w:numId="17" w16cid:durableId="871722670">
    <w:abstractNumId w:val="34"/>
  </w:num>
  <w:num w:numId="18" w16cid:durableId="2036690119">
    <w:abstractNumId w:val="9"/>
  </w:num>
  <w:num w:numId="19" w16cid:durableId="915016761">
    <w:abstractNumId w:val="12"/>
  </w:num>
  <w:num w:numId="20" w16cid:durableId="2081519332">
    <w:abstractNumId w:val="24"/>
  </w:num>
  <w:num w:numId="21" w16cid:durableId="1459493721">
    <w:abstractNumId w:val="33"/>
  </w:num>
  <w:num w:numId="22" w16cid:durableId="1245187810">
    <w:abstractNumId w:val="18"/>
  </w:num>
  <w:num w:numId="23" w16cid:durableId="671832485">
    <w:abstractNumId w:val="8"/>
  </w:num>
  <w:num w:numId="24" w16cid:durableId="939723473">
    <w:abstractNumId w:val="25"/>
  </w:num>
  <w:num w:numId="25" w16cid:durableId="1997956333">
    <w:abstractNumId w:val="35"/>
  </w:num>
  <w:num w:numId="26" w16cid:durableId="646858601">
    <w:abstractNumId w:val="5"/>
  </w:num>
  <w:num w:numId="27" w16cid:durableId="179127913">
    <w:abstractNumId w:val="20"/>
  </w:num>
  <w:num w:numId="28" w16cid:durableId="7098561">
    <w:abstractNumId w:val="13"/>
  </w:num>
  <w:num w:numId="29" w16cid:durableId="1321734856">
    <w:abstractNumId w:val="31"/>
  </w:num>
  <w:num w:numId="30" w16cid:durableId="1774665485">
    <w:abstractNumId w:val="36"/>
  </w:num>
  <w:num w:numId="31" w16cid:durableId="975187641">
    <w:abstractNumId w:val="6"/>
  </w:num>
  <w:num w:numId="32" w16cid:durableId="1617440873">
    <w:abstractNumId w:val="27"/>
  </w:num>
  <w:num w:numId="33" w16cid:durableId="1124151893">
    <w:abstractNumId w:val="29"/>
  </w:num>
  <w:num w:numId="34" w16cid:durableId="1397976745">
    <w:abstractNumId w:val="30"/>
  </w:num>
  <w:num w:numId="35" w16cid:durableId="1785953388">
    <w:abstractNumId w:val="7"/>
  </w:num>
  <w:num w:numId="36" w16cid:durableId="1042756000">
    <w:abstractNumId w:val="11"/>
  </w:num>
  <w:num w:numId="37" w16cid:durableId="20857126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80046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rson w15:author="呂紹葳">
    <w15:presenceInfo w15:providerId="AD" w15:userId="S-1-5-21-3674655514-4278418167-2691727915-33971"/>
  </w15:person>
  <w15:person w15:author="Emily Reynolds">
    <w15:presenceInfo w15:providerId="AD" w15:userId="S-1-5-21-1625102663-4013227018-1311561448-57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CyMDGyMLQ0NjIwMTZX0lEKTi0uzszPAykwqwUAVCGPeywAAAA="/>
  </w:docVars>
  <w:rsids>
    <w:rsidRoot w:val="0087456A"/>
    <w:rsid w:val="00006930"/>
    <w:rsid w:val="00030EF8"/>
    <w:rsid w:val="00042EB0"/>
    <w:rsid w:val="00054152"/>
    <w:rsid w:val="000548F6"/>
    <w:rsid w:val="000830E8"/>
    <w:rsid w:val="000902C8"/>
    <w:rsid w:val="000B4677"/>
    <w:rsid w:val="000C2537"/>
    <w:rsid w:val="000D4B8C"/>
    <w:rsid w:val="00107856"/>
    <w:rsid w:val="00110B95"/>
    <w:rsid w:val="00115AA5"/>
    <w:rsid w:val="001505C7"/>
    <w:rsid w:val="00192A15"/>
    <w:rsid w:val="001B1932"/>
    <w:rsid w:val="001C210E"/>
    <w:rsid w:val="001C2445"/>
    <w:rsid w:val="0020019D"/>
    <w:rsid w:val="0020146A"/>
    <w:rsid w:val="00206EBA"/>
    <w:rsid w:val="00226DE2"/>
    <w:rsid w:val="00232125"/>
    <w:rsid w:val="002420B1"/>
    <w:rsid w:val="00285BAE"/>
    <w:rsid w:val="002C50B0"/>
    <w:rsid w:val="003200A4"/>
    <w:rsid w:val="00330B2E"/>
    <w:rsid w:val="00336156"/>
    <w:rsid w:val="00340E8A"/>
    <w:rsid w:val="00360D0E"/>
    <w:rsid w:val="00383224"/>
    <w:rsid w:val="00390299"/>
    <w:rsid w:val="003A5FC5"/>
    <w:rsid w:val="003D7E3A"/>
    <w:rsid w:val="0040530E"/>
    <w:rsid w:val="00426710"/>
    <w:rsid w:val="00431578"/>
    <w:rsid w:val="00431D79"/>
    <w:rsid w:val="004364BC"/>
    <w:rsid w:val="00492720"/>
    <w:rsid w:val="00517301"/>
    <w:rsid w:val="005311E6"/>
    <w:rsid w:val="00537E94"/>
    <w:rsid w:val="005429A5"/>
    <w:rsid w:val="00570C58"/>
    <w:rsid w:val="00577A38"/>
    <w:rsid w:val="0058673B"/>
    <w:rsid w:val="005F1CBA"/>
    <w:rsid w:val="005F7159"/>
    <w:rsid w:val="00602637"/>
    <w:rsid w:val="006366ED"/>
    <w:rsid w:val="00663509"/>
    <w:rsid w:val="00686FDC"/>
    <w:rsid w:val="00690C9F"/>
    <w:rsid w:val="006B47E2"/>
    <w:rsid w:val="006C0617"/>
    <w:rsid w:val="006C51AE"/>
    <w:rsid w:val="006D62B5"/>
    <w:rsid w:val="006E6E77"/>
    <w:rsid w:val="007216F5"/>
    <w:rsid w:val="00723501"/>
    <w:rsid w:val="00734323"/>
    <w:rsid w:val="00751F21"/>
    <w:rsid w:val="00763F10"/>
    <w:rsid w:val="00766375"/>
    <w:rsid w:val="00766726"/>
    <w:rsid w:val="007776D3"/>
    <w:rsid w:val="007A5655"/>
    <w:rsid w:val="007D5A8A"/>
    <w:rsid w:val="007E390C"/>
    <w:rsid w:val="007E6CE2"/>
    <w:rsid w:val="00802482"/>
    <w:rsid w:val="00803C1B"/>
    <w:rsid w:val="00815C04"/>
    <w:rsid w:val="00833910"/>
    <w:rsid w:val="00871C82"/>
    <w:rsid w:val="0087456A"/>
    <w:rsid w:val="0088518E"/>
    <w:rsid w:val="008857C9"/>
    <w:rsid w:val="008861CC"/>
    <w:rsid w:val="008A5BCB"/>
    <w:rsid w:val="008B0031"/>
    <w:rsid w:val="008C1C11"/>
    <w:rsid w:val="008C7442"/>
    <w:rsid w:val="009900EC"/>
    <w:rsid w:val="00993BE9"/>
    <w:rsid w:val="009C2FB3"/>
    <w:rsid w:val="009E3551"/>
    <w:rsid w:val="009F3416"/>
    <w:rsid w:val="00A21863"/>
    <w:rsid w:val="00A2648E"/>
    <w:rsid w:val="00A5351D"/>
    <w:rsid w:val="00A647E5"/>
    <w:rsid w:val="00A7332E"/>
    <w:rsid w:val="00A843DC"/>
    <w:rsid w:val="00A90FA4"/>
    <w:rsid w:val="00A9382A"/>
    <w:rsid w:val="00B21703"/>
    <w:rsid w:val="00B2389D"/>
    <w:rsid w:val="00B322E5"/>
    <w:rsid w:val="00B35163"/>
    <w:rsid w:val="00BA057C"/>
    <w:rsid w:val="00BB53EF"/>
    <w:rsid w:val="00BD55B3"/>
    <w:rsid w:val="00BE6B3A"/>
    <w:rsid w:val="00BF04CF"/>
    <w:rsid w:val="00C127D4"/>
    <w:rsid w:val="00C15D95"/>
    <w:rsid w:val="00C20C4A"/>
    <w:rsid w:val="00C27A3E"/>
    <w:rsid w:val="00C555D8"/>
    <w:rsid w:val="00C63F8B"/>
    <w:rsid w:val="00C6614B"/>
    <w:rsid w:val="00C72ABA"/>
    <w:rsid w:val="00C957DA"/>
    <w:rsid w:val="00C96DE8"/>
    <w:rsid w:val="00CE210D"/>
    <w:rsid w:val="00CF023E"/>
    <w:rsid w:val="00CF786A"/>
    <w:rsid w:val="00D0576A"/>
    <w:rsid w:val="00D322E9"/>
    <w:rsid w:val="00D51046"/>
    <w:rsid w:val="00D76C72"/>
    <w:rsid w:val="00D8102D"/>
    <w:rsid w:val="00DA48ED"/>
    <w:rsid w:val="00DA6E71"/>
    <w:rsid w:val="00DB5A0F"/>
    <w:rsid w:val="00DC594F"/>
    <w:rsid w:val="00DC6634"/>
    <w:rsid w:val="00DD602E"/>
    <w:rsid w:val="00DD6531"/>
    <w:rsid w:val="00DF5A40"/>
    <w:rsid w:val="00E074BC"/>
    <w:rsid w:val="00E2638A"/>
    <w:rsid w:val="00E56DCB"/>
    <w:rsid w:val="00E711CA"/>
    <w:rsid w:val="00E8655C"/>
    <w:rsid w:val="00E907D0"/>
    <w:rsid w:val="00EC4031"/>
    <w:rsid w:val="00EE5C2D"/>
    <w:rsid w:val="00F17650"/>
    <w:rsid w:val="00F241FA"/>
    <w:rsid w:val="00F37D5A"/>
    <w:rsid w:val="00F462D8"/>
    <w:rsid w:val="00F7454D"/>
    <w:rsid w:val="00FC0E82"/>
    <w:rsid w:val="00FC642A"/>
    <w:rsid w:val="00FD49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6A9F85"/>
  <w15:chartTrackingRefBased/>
  <w15:docId w15:val="{FD92EA03-213A-41EE-A189-455A770CF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56A"/>
    <w:pPr>
      <w:spacing w:after="0" w:line="240" w:lineRule="auto"/>
    </w:pPr>
    <w:rPr>
      <w:rFonts w:ascii="Times New Roman" w:eastAsia="Batang"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87456A"/>
    <w:pPr>
      <w:ind w:left="720"/>
    </w:pPr>
    <w:rPr>
      <w:sz w:val="24"/>
      <w:szCs w:val="24"/>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87456A"/>
    <w:rPr>
      <w:rFonts w:ascii="Times New Roman" w:eastAsia="Batang" w:hAnsi="Times New Roman" w:cs="Times New Roman"/>
      <w:sz w:val="24"/>
      <w:szCs w:val="24"/>
    </w:rPr>
  </w:style>
  <w:style w:type="table" w:styleId="TableGrid">
    <w:name w:val="Table Grid"/>
    <w:basedOn w:val="TableNormal"/>
    <w:uiPriority w:val="39"/>
    <w:unhideWhenUsed/>
    <w:rsid w:val="0087456A"/>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456A"/>
    <w:pPr>
      <w:tabs>
        <w:tab w:val="center" w:pos="4680"/>
        <w:tab w:val="right" w:pos="9360"/>
      </w:tabs>
    </w:pPr>
  </w:style>
  <w:style w:type="character" w:customStyle="1" w:styleId="HeaderChar">
    <w:name w:val="Header Char"/>
    <w:basedOn w:val="DefaultParagraphFont"/>
    <w:link w:val="Header"/>
    <w:uiPriority w:val="99"/>
    <w:rsid w:val="0087456A"/>
    <w:rPr>
      <w:rFonts w:ascii="Times New Roman" w:eastAsia="Batang" w:hAnsi="Times New Roman" w:cs="Times New Roman"/>
      <w:sz w:val="20"/>
      <w:szCs w:val="20"/>
    </w:rPr>
  </w:style>
  <w:style w:type="paragraph" w:styleId="Footer">
    <w:name w:val="footer"/>
    <w:basedOn w:val="Normal"/>
    <w:link w:val="FooterChar"/>
    <w:uiPriority w:val="99"/>
    <w:unhideWhenUsed/>
    <w:rsid w:val="0087456A"/>
    <w:pPr>
      <w:tabs>
        <w:tab w:val="center" w:pos="4680"/>
        <w:tab w:val="right" w:pos="9360"/>
      </w:tabs>
    </w:pPr>
  </w:style>
  <w:style w:type="character" w:customStyle="1" w:styleId="FooterChar">
    <w:name w:val="Footer Char"/>
    <w:basedOn w:val="DefaultParagraphFont"/>
    <w:link w:val="Footer"/>
    <w:uiPriority w:val="99"/>
    <w:rsid w:val="0087456A"/>
    <w:rPr>
      <w:rFonts w:ascii="Times New Roman" w:eastAsia="Batang" w:hAnsi="Times New Roman" w:cs="Times New Roman"/>
      <w:sz w:val="20"/>
      <w:szCs w:val="20"/>
    </w:rPr>
  </w:style>
  <w:style w:type="table" w:customStyle="1" w:styleId="11">
    <w:name w:val="表 (格子)11"/>
    <w:basedOn w:val="TableNormal"/>
    <w:next w:val="TableGrid"/>
    <w:uiPriority w:val="39"/>
    <w:rsid w:val="0087456A"/>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7456A"/>
    <w:pPr>
      <w:jc w:val="both"/>
    </w:pPr>
  </w:style>
  <w:style w:type="character" w:customStyle="1" w:styleId="FootnoteTextChar">
    <w:name w:val="Footnote Text Char"/>
    <w:basedOn w:val="DefaultParagraphFont"/>
    <w:link w:val="FootnoteText"/>
    <w:uiPriority w:val="99"/>
    <w:rsid w:val="0087456A"/>
    <w:rPr>
      <w:rFonts w:ascii="Times New Roman" w:eastAsia="Batang" w:hAnsi="Times New Roman" w:cs="Times New Roman"/>
      <w:sz w:val="20"/>
      <w:szCs w:val="20"/>
    </w:rPr>
  </w:style>
  <w:style w:type="character" w:styleId="FootnoteReference">
    <w:name w:val="footnote reference"/>
    <w:basedOn w:val="DefaultParagraphFont"/>
    <w:uiPriority w:val="99"/>
    <w:unhideWhenUsed/>
    <w:rsid w:val="0087456A"/>
    <w:rPr>
      <w:vertAlign w:val="superscript"/>
    </w:rPr>
  </w:style>
  <w:style w:type="paragraph" w:customStyle="1" w:styleId="SCNumberedText">
    <w:name w:val="SC Numbered Text"/>
    <w:basedOn w:val="ListParagraph"/>
    <w:qFormat/>
    <w:rsid w:val="007A5655"/>
    <w:pPr>
      <w:numPr>
        <w:numId w:val="11"/>
      </w:numPr>
      <w:tabs>
        <w:tab w:val="left" w:pos="0"/>
      </w:tabs>
      <w:kinsoku w:val="0"/>
      <w:overflowPunct w:val="0"/>
      <w:autoSpaceDE w:val="0"/>
      <w:autoSpaceDN w:val="0"/>
      <w:adjustRightInd w:val="0"/>
      <w:snapToGrid w:val="0"/>
      <w:ind w:left="0" w:firstLine="0"/>
      <w:jc w:val="both"/>
    </w:pPr>
    <w:rPr>
      <w:rFonts w:eastAsiaTheme="minorEastAsia"/>
      <w:bCs/>
      <w:sz w:val="22"/>
      <w:szCs w:val="22"/>
      <w:u w:color="000000"/>
      <w:lang w:val="en-AU" w:eastAsia="ko-KR"/>
    </w:rPr>
  </w:style>
  <w:style w:type="paragraph" w:customStyle="1" w:styleId="WCPFC">
    <w:name w:val="WCPFC"/>
    <w:link w:val="WCPFCChar"/>
    <w:qFormat/>
    <w:rsid w:val="003D7E3A"/>
    <w:pPr>
      <w:numPr>
        <w:numId w:val="28"/>
      </w:numPr>
      <w:snapToGrid w:val="0"/>
      <w:spacing w:after="240" w:line="240" w:lineRule="auto"/>
      <w:jc w:val="both"/>
    </w:pPr>
    <w:rPr>
      <w:rFonts w:ascii="Times New Roman" w:hAnsi="Times New Roman"/>
      <w:color w:val="000000"/>
      <w:lang w:val="en-NZ" w:eastAsia="en-NZ"/>
    </w:rPr>
  </w:style>
  <w:style w:type="character" w:customStyle="1" w:styleId="WCPFCChar">
    <w:name w:val="WCPFC Char"/>
    <w:basedOn w:val="DefaultParagraphFont"/>
    <w:link w:val="WCPFC"/>
    <w:rsid w:val="003D7E3A"/>
    <w:rPr>
      <w:rFonts w:ascii="Times New Roman" w:eastAsiaTheme="minorEastAsia" w:hAnsi="Times New Roman"/>
      <w:color w:val="000000"/>
      <w:lang w:val="en-NZ" w:eastAsia="en-NZ"/>
    </w:rPr>
  </w:style>
  <w:style w:type="numbering" w:customStyle="1" w:styleId="ImportedStyle1">
    <w:name w:val="Imported Style 1"/>
    <w:rsid w:val="003D7E3A"/>
    <w:pPr>
      <w:numPr>
        <w:numId w:val="29"/>
      </w:numPr>
    </w:pPr>
  </w:style>
  <w:style w:type="paragraph" w:customStyle="1" w:styleId="SCa">
    <w:name w:val="SC a"/>
    <w:basedOn w:val="ListParagraph"/>
    <w:link w:val="SCaChar"/>
    <w:qFormat/>
    <w:rsid w:val="00815C04"/>
    <w:pPr>
      <w:tabs>
        <w:tab w:val="left" w:pos="1080"/>
      </w:tabs>
      <w:adjustRightInd w:val="0"/>
      <w:snapToGrid w:val="0"/>
      <w:spacing w:after="240"/>
      <w:ind w:left="1080"/>
      <w:jc w:val="both"/>
    </w:pPr>
    <w:rPr>
      <w:b/>
      <w:lang w:eastAsia="ko-KR"/>
    </w:rPr>
  </w:style>
  <w:style w:type="character" w:customStyle="1" w:styleId="SCaChar">
    <w:name w:val="SC a Char"/>
    <w:basedOn w:val="ListParagraphChar"/>
    <w:link w:val="SCa"/>
    <w:rsid w:val="00815C04"/>
    <w:rPr>
      <w:rFonts w:ascii="Times New Roman" w:eastAsia="Batang" w:hAnsi="Times New Roman" w:cs="Times New Roman"/>
      <w:b/>
      <w:sz w:val="24"/>
      <w:szCs w:val="24"/>
      <w:lang w:eastAsia="ko-KR"/>
    </w:rPr>
  </w:style>
  <w:style w:type="character" w:styleId="CommentReference">
    <w:name w:val="annotation reference"/>
    <w:basedOn w:val="DefaultParagraphFont"/>
    <w:uiPriority w:val="99"/>
    <w:semiHidden/>
    <w:unhideWhenUsed/>
    <w:rsid w:val="00BA057C"/>
    <w:rPr>
      <w:sz w:val="16"/>
      <w:szCs w:val="16"/>
    </w:rPr>
  </w:style>
  <w:style w:type="paragraph" w:styleId="CommentText">
    <w:name w:val="annotation text"/>
    <w:basedOn w:val="Normal"/>
    <w:link w:val="CommentTextChar"/>
    <w:uiPriority w:val="99"/>
    <w:semiHidden/>
    <w:unhideWhenUsed/>
    <w:rsid w:val="00BA057C"/>
  </w:style>
  <w:style w:type="character" w:customStyle="1" w:styleId="CommentTextChar">
    <w:name w:val="Comment Text Char"/>
    <w:basedOn w:val="DefaultParagraphFont"/>
    <w:link w:val="CommentText"/>
    <w:uiPriority w:val="99"/>
    <w:semiHidden/>
    <w:rsid w:val="00BA057C"/>
    <w:rPr>
      <w:rFonts w:ascii="Times New Roman" w:eastAsia="Batang"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A057C"/>
    <w:rPr>
      <w:b/>
      <w:bCs/>
    </w:rPr>
  </w:style>
  <w:style w:type="character" w:customStyle="1" w:styleId="CommentSubjectChar">
    <w:name w:val="Comment Subject Char"/>
    <w:basedOn w:val="CommentTextChar"/>
    <w:link w:val="CommentSubject"/>
    <w:uiPriority w:val="99"/>
    <w:semiHidden/>
    <w:rsid w:val="00BA057C"/>
    <w:rPr>
      <w:rFonts w:ascii="Times New Roman" w:eastAsia="Batang" w:hAnsi="Times New Roman" w:cs="Times New Roman"/>
      <w:b/>
      <w:bCs/>
      <w:sz w:val="20"/>
      <w:szCs w:val="20"/>
    </w:rPr>
  </w:style>
  <w:style w:type="paragraph" w:styleId="BalloonText">
    <w:name w:val="Balloon Text"/>
    <w:basedOn w:val="Normal"/>
    <w:link w:val="BalloonTextChar"/>
    <w:uiPriority w:val="99"/>
    <w:semiHidden/>
    <w:unhideWhenUsed/>
    <w:rsid w:val="00BA05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57C"/>
    <w:rPr>
      <w:rFonts w:ascii="Segoe UI" w:eastAsia="Batang" w:hAnsi="Segoe UI" w:cs="Segoe UI"/>
      <w:sz w:val="18"/>
      <w:szCs w:val="18"/>
    </w:rPr>
  </w:style>
  <w:style w:type="paragraph" w:styleId="Revision">
    <w:name w:val="Revision"/>
    <w:hidden/>
    <w:uiPriority w:val="99"/>
    <w:semiHidden/>
    <w:rsid w:val="00F7454D"/>
    <w:pPr>
      <w:spacing w:after="0" w:line="240" w:lineRule="auto"/>
    </w:pPr>
    <w:rPr>
      <w:rFonts w:ascii="Times New Roman" w:eastAsia="Batang" w:hAnsi="Times New Roman" w:cs="Times New Roman"/>
      <w:sz w:val="20"/>
      <w:szCs w:val="20"/>
    </w:rPr>
  </w:style>
  <w:style w:type="paragraph" w:styleId="BodyText">
    <w:name w:val="Body Text"/>
    <w:basedOn w:val="Normal"/>
    <w:link w:val="BodyTextChar"/>
    <w:rsid w:val="00A90FA4"/>
    <w:pPr>
      <w:ind w:left="1440" w:hanging="1440"/>
      <w:jc w:val="center"/>
    </w:pPr>
    <w:rPr>
      <w:sz w:val="24"/>
      <w:szCs w:val="24"/>
      <w:lang w:val="en-GB"/>
    </w:rPr>
  </w:style>
  <w:style w:type="character" w:customStyle="1" w:styleId="BodyTextChar">
    <w:name w:val="Body Text Char"/>
    <w:basedOn w:val="DefaultParagraphFont"/>
    <w:link w:val="BodyText"/>
    <w:rsid w:val="00A90FA4"/>
    <w:rPr>
      <w:rFonts w:ascii="Times New Roman" w:eastAsia="Batang" w:hAnsi="Times New Roman" w:cs="Times New Roman"/>
      <w:sz w:val="24"/>
      <w:szCs w:val="24"/>
      <w:lang w:val="en-GB"/>
    </w:rPr>
  </w:style>
  <w:style w:type="paragraph" w:styleId="Title">
    <w:name w:val="Title"/>
    <w:basedOn w:val="Normal"/>
    <w:next w:val="Normal"/>
    <w:link w:val="TitleChar"/>
    <w:uiPriority w:val="10"/>
    <w:qFormat/>
    <w:rsid w:val="00A90FA4"/>
    <w:pPr>
      <w:contextualSpacing/>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0FA4"/>
    <w:rPr>
      <w:rFonts w:asciiTheme="majorHAnsi" w:eastAsiaTheme="majorEastAsia" w:hAnsiTheme="majorHAnsi" w:cstheme="majorBidi"/>
      <w:spacing w:val="-10"/>
      <w:kern w:val="28"/>
      <w:sz w:val="56"/>
      <w:szCs w:val="56"/>
      <w:lang w:eastAsia="ja-JP"/>
    </w:rPr>
  </w:style>
  <w:style w:type="character" w:styleId="Hyperlink">
    <w:name w:val="Hyperlink"/>
    <w:basedOn w:val="DefaultParagraphFont"/>
    <w:uiPriority w:val="99"/>
    <w:unhideWhenUsed/>
    <w:rsid w:val="00E711CA"/>
    <w:rPr>
      <w:color w:val="0563C1" w:themeColor="hyperlink"/>
      <w:u w:val="single"/>
    </w:rPr>
  </w:style>
  <w:style w:type="character" w:customStyle="1" w:styleId="UnresolvedMention1">
    <w:name w:val="Unresolved Mention1"/>
    <w:basedOn w:val="DefaultParagraphFont"/>
    <w:uiPriority w:val="99"/>
    <w:semiHidden/>
    <w:unhideWhenUsed/>
    <w:rsid w:val="00E2638A"/>
    <w:rPr>
      <w:color w:val="605E5C"/>
      <w:shd w:val="clear" w:color="auto" w:fill="E1DFDD"/>
    </w:rPr>
  </w:style>
  <w:style w:type="paragraph" w:customStyle="1" w:styleId="Default">
    <w:name w:val="Default"/>
    <w:rsid w:val="00B351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56">
      <w:bodyDiv w:val="1"/>
      <w:marLeft w:val="0"/>
      <w:marRight w:val="0"/>
      <w:marTop w:val="0"/>
      <w:marBottom w:val="0"/>
      <w:divBdr>
        <w:top w:val="none" w:sz="0" w:space="0" w:color="auto"/>
        <w:left w:val="none" w:sz="0" w:space="0" w:color="auto"/>
        <w:bottom w:val="none" w:sz="0" w:space="0" w:color="auto"/>
        <w:right w:val="none" w:sz="0" w:space="0" w:color="auto"/>
      </w:divBdr>
    </w:div>
    <w:div w:id="6734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etings.wcpfc.int/node/17490"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2" ma:contentTypeDescription="Create a new document." ma:contentTypeScope="" ma:versionID="c6a11c1bf969bf27c5f3f2f070b4c60a">
  <xsd:schema xmlns:xsd="http://www.w3.org/2001/XMLSchema" xmlns:xs="http://www.w3.org/2001/XMLSchema" xmlns:p="http://schemas.microsoft.com/office/2006/metadata/properties" xmlns:ns2="bc261124-a7d1-4933-a581-0b9b977d34a5" targetNamespace="http://schemas.microsoft.com/office/2006/metadata/properties" ma:root="true" ma:fieldsID="2b51c0e186d8cbb7af840500a4c4a17d" ns2:_="">
    <xsd:import namespace="bc261124-a7d1-4933-a581-0b9b977d34a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932987-D358-46A7-BFD6-877795F99D7E}">
  <ds:schemaRefs>
    <ds:schemaRef ds:uri="http://schemas.openxmlformats.org/officeDocument/2006/bibliography"/>
  </ds:schemaRefs>
</ds:datastoreItem>
</file>

<file path=customXml/itemProps2.xml><?xml version="1.0" encoding="utf-8"?>
<ds:datastoreItem xmlns:ds="http://schemas.openxmlformats.org/officeDocument/2006/customXml" ds:itemID="{746D24EF-D657-4E43-928E-A155CC240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4E488-76A0-4D96-9B43-676C72D865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724</Words>
  <Characters>3462</Characters>
  <Application>Microsoft Office Word</Application>
  <DocSecurity>0</DocSecurity>
  <Lines>865</Lines>
  <Paragraphs>418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G. Garvilles</dc:creator>
  <cp:keywords/>
  <dc:description/>
  <cp:lastModifiedBy>SungKwon Soh</cp:lastModifiedBy>
  <cp:revision>3</cp:revision>
  <cp:lastPrinted>2023-06-19T05:26:00Z</cp:lastPrinted>
  <dcterms:created xsi:type="dcterms:W3CDTF">2025-06-26T12:11:00Z</dcterms:created>
  <dcterms:modified xsi:type="dcterms:W3CDTF">2025-06-27T10:26:00Z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ab9cc24a21e8a3148ace39884f7b7a94ab4ab67c013f92e7a79037f07a5c8361</vt:lpwstr>
  </property>
</Properties>
</file>